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60CFF" w14:textId="007D1387" w:rsidR="00130065" w:rsidRPr="00CD7B18" w:rsidRDefault="00EC1F61" w:rsidP="002C2914">
      <w:pPr>
        <w:ind w:right="22"/>
        <w:jc w:val="center"/>
        <w:rPr>
          <w:rFonts w:ascii="Arial Narrow" w:hAnsi="Arial Narrow" w:cs="Arial"/>
        </w:rPr>
      </w:pPr>
      <w:r>
        <w:rPr>
          <w:rFonts w:ascii="Arial Narrow" w:hAnsi="Arial Narrow" w:cs="Arial"/>
        </w:rPr>
        <w:t>Commune de Le Plessis Belleville</w:t>
      </w:r>
    </w:p>
    <w:p w14:paraId="2A5D90AB" w14:textId="77777777" w:rsidR="00130065" w:rsidRPr="00CD7B18" w:rsidRDefault="00130065" w:rsidP="002C2914">
      <w:pPr>
        <w:ind w:right="22"/>
        <w:jc w:val="center"/>
        <w:rPr>
          <w:rFonts w:ascii="Arial Narrow" w:hAnsi="Arial Narrow" w:cs="Arial"/>
        </w:rPr>
      </w:pPr>
    </w:p>
    <w:p w14:paraId="6283B7AD" w14:textId="23C4898C" w:rsidR="00F5529D" w:rsidRPr="00CD7B18" w:rsidRDefault="00F5529D" w:rsidP="002C2914">
      <w:pPr>
        <w:ind w:right="22"/>
        <w:jc w:val="center"/>
        <w:rPr>
          <w:rFonts w:ascii="Arial Narrow" w:hAnsi="Arial Narrow" w:cs="Arial"/>
        </w:rPr>
      </w:pPr>
    </w:p>
    <w:p w14:paraId="722A5398" w14:textId="6EA81601" w:rsidR="00A95A59" w:rsidRPr="00CD7B18" w:rsidRDefault="00EC1F61" w:rsidP="002C2914">
      <w:pPr>
        <w:ind w:right="22"/>
        <w:jc w:val="center"/>
        <w:rPr>
          <w:rFonts w:ascii="Arial Narrow" w:hAnsi="Arial Narrow" w:cs="Arial"/>
        </w:rPr>
      </w:pPr>
      <w:r w:rsidRPr="00EC1F61">
        <w:rPr>
          <w:rFonts w:ascii="Arial Narrow" w:hAnsi="Arial Narrow" w:cs="Arial"/>
          <w:noProof/>
        </w:rPr>
        <w:drawing>
          <wp:inline distT="0" distB="0" distL="0" distR="0" wp14:anchorId="6553F10F" wp14:editId="677E2D98">
            <wp:extent cx="2914650" cy="1409700"/>
            <wp:effectExtent l="0" t="0" r="0" b="0"/>
            <wp:docPr id="2" name="Image 2" descr="C:\Users\FABIEN\AppData\Local\Temp\Le Plesis Bellevil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ABIEN\AppData\Local\Temp\Le Plesis Bellevill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14650" cy="1409700"/>
                    </a:xfrm>
                    <a:prstGeom prst="rect">
                      <a:avLst/>
                    </a:prstGeom>
                    <a:noFill/>
                    <a:ln>
                      <a:noFill/>
                    </a:ln>
                  </pic:spPr>
                </pic:pic>
              </a:graphicData>
            </a:graphic>
          </wp:inline>
        </w:drawing>
      </w:r>
    </w:p>
    <w:p w14:paraId="5CD5CFB3" w14:textId="77777777" w:rsidR="00177469" w:rsidRPr="00CD7B18" w:rsidRDefault="00177469" w:rsidP="002C2914">
      <w:pPr>
        <w:ind w:right="22"/>
        <w:jc w:val="center"/>
        <w:rPr>
          <w:rFonts w:ascii="Arial Narrow" w:hAnsi="Arial Narrow" w:cs="Arial"/>
        </w:rPr>
      </w:pPr>
    </w:p>
    <w:p w14:paraId="118DEC02" w14:textId="77777777" w:rsidR="00177469" w:rsidRPr="00CD7B18" w:rsidRDefault="00177469" w:rsidP="002C2914">
      <w:pPr>
        <w:ind w:right="22"/>
        <w:jc w:val="center"/>
        <w:rPr>
          <w:rFonts w:ascii="Arial Narrow" w:hAnsi="Arial Narrow" w:cs="Arial"/>
          <w:bCs/>
          <w:caps/>
          <w:noProof/>
        </w:rPr>
      </w:pPr>
      <w:r w:rsidRPr="00CD7B18">
        <w:rPr>
          <w:rFonts w:ascii="Arial Narrow" w:hAnsi="Arial Narrow" w:cs="Arial"/>
          <w:bCs/>
          <w:caps/>
          <w:noProof/>
        </w:rPr>
        <w:t>MARCHÉ PUBLIC DE TRAVAUX</w:t>
      </w:r>
    </w:p>
    <w:p w14:paraId="0CA3C45F" w14:textId="77777777" w:rsidR="00177469" w:rsidRPr="00CD7B18" w:rsidRDefault="00177469" w:rsidP="002C2914">
      <w:pPr>
        <w:ind w:right="22"/>
        <w:jc w:val="center"/>
        <w:rPr>
          <w:rFonts w:ascii="Arial Narrow" w:hAnsi="Arial Narrow" w:cs="Arial"/>
          <w:bCs/>
          <w:caps/>
          <w:noProof/>
        </w:rPr>
      </w:pPr>
    </w:p>
    <w:p w14:paraId="01B13A78" w14:textId="77777777" w:rsidR="00270E6C" w:rsidRPr="00CD7B18" w:rsidRDefault="00270E6C" w:rsidP="002C2914">
      <w:pPr>
        <w:ind w:right="22"/>
        <w:jc w:val="center"/>
        <w:rPr>
          <w:rFonts w:ascii="Arial Narrow" w:hAnsi="Arial Narrow" w:cs="Arial"/>
        </w:rPr>
      </w:pPr>
    </w:p>
    <w:p w14:paraId="071CCBCA" w14:textId="77777777" w:rsidR="00A95A59" w:rsidRPr="00CD7B18" w:rsidRDefault="00A95A59" w:rsidP="002C2914">
      <w:pPr>
        <w:keepLines/>
        <w:suppressLineNumbers/>
        <w:pBdr>
          <w:top w:val="double" w:sz="12" w:space="1" w:color="auto"/>
          <w:left w:val="double" w:sz="12" w:space="31" w:color="auto"/>
          <w:bottom w:val="double" w:sz="12" w:space="1" w:color="auto"/>
          <w:right w:val="double" w:sz="12" w:space="14" w:color="auto"/>
        </w:pBdr>
        <w:shd w:val="pct5" w:color="auto" w:fill="auto"/>
        <w:tabs>
          <w:tab w:val="right" w:pos="2694"/>
          <w:tab w:val="left" w:pos="2977"/>
        </w:tabs>
        <w:suppressAutoHyphens/>
        <w:ind w:left="1134" w:right="1134"/>
        <w:jc w:val="center"/>
        <w:rPr>
          <w:rFonts w:ascii="Arial Narrow" w:hAnsi="Arial Narrow" w:cs="Arial"/>
          <w:b w:val="0"/>
          <w:bCs/>
          <w:caps/>
        </w:rPr>
      </w:pPr>
    </w:p>
    <w:p w14:paraId="76C2AEB7" w14:textId="633B79AB" w:rsidR="00D1778C" w:rsidRDefault="00EC1F61" w:rsidP="00D1778C">
      <w:pPr>
        <w:keepLines/>
        <w:suppressLineNumbers/>
        <w:pBdr>
          <w:top w:val="double" w:sz="12" w:space="1" w:color="auto"/>
          <w:left w:val="double" w:sz="12" w:space="31" w:color="auto"/>
          <w:bottom w:val="double" w:sz="12" w:space="1" w:color="auto"/>
          <w:right w:val="double" w:sz="12" w:space="14" w:color="auto"/>
        </w:pBdr>
        <w:shd w:val="pct5" w:color="auto" w:fill="auto"/>
        <w:tabs>
          <w:tab w:val="right" w:pos="2694"/>
          <w:tab w:val="left" w:pos="2977"/>
        </w:tabs>
        <w:suppressAutoHyphens/>
        <w:ind w:left="1134" w:right="1134"/>
        <w:jc w:val="center"/>
        <w:rPr>
          <w:rFonts w:ascii="Arial Narrow" w:hAnsi="Arial Narrow"/>
          <w:bCs/>
          <w:caps/>
        </w:rPr>
      </w:pPr>
      <w:r>
        <w:rPr>
          <w:rFonts w:ascii="Arial Narrow" w:hAnsi="Arial Narrow"/>
          <w:bCs/>
          <w:caps/>
        </w:rPr>
        <w:t>Réamenagement des trottoirs et renovation de l’ASSAINISSEMENT DE LA RUE DE PARIS</w:t>
      </w:r>
    </w:p>
    <w:p w14:paraId="25B5AB5E" w14:textId="77777777" w:rsidR="00D1778C" w:rsidRPr="00D1778C" w:rsidRDefault="00D1778C" w:rsidP="00D1778C">
      <w:pPr>
        <w:keepLines/>
        <w:suppressLineNumbers/>
        <w:pBdr>
          <w:top w:val="double" w:sz="12" w:space="1" w:color="auto"/>
          <w:left w:val="double" w:sz="12" w:space="31" w:color="auto"/>
          <w:bottom w:val="double" w:sz="12" w:space="1" w:color="auto"/>
          <w:right w:val="double" w:sz="12" w:space="14" w:color="auto"/>
        </w:pBdr>
        <w:shd w:val="pct5" w:color="auto" w:fill="auto"/>
        <w:tabs>
          <w:tab w:val="right" w:pos="2694"/>
          <w:tab w:val="left" w:pos="2977"/>
        </w:tabs>
        <w:suppressAutoHyphens/>
        <w:ind w:left="1134" w:right="1134"/>
        <w:jc w:val="center"/>
        <w:rPr>
          <w:rFonts w:ascii="Arial Narrow" w:hAnsi="Arial Narrow"/>
          <w:bCs/>
          <w:caps/>
        </w:rPr>
      </w:pPr>
    </w:p>
    <w:p w14:paraId="457BFA4F" w14:textId="77777777" w:rsidR="00A95A59" w:rsidRDefault="00A95A59" w:rsidP="002C2914">
      <w:pPr>
        <w:ind w:right="22"/>
        <w:rPr>
          <w:rFonts w:ascii="Arial Narrow" w:hAnsi="Arial Narrow" w:cs="Arial"/>
          <w:b w:val="0"/>
        </w:rPr>
      </w:pPr>
    </w:p>
    <w:p w14:paraId="403E7547" w14:textId="77777777" w:rsidR="00D1778C" w:rsidRPr="00CD7B18" w:rsidRDefault="00D1778C" w:rsidP="002C2914">
      <w:pPr>
        <w:ind w:right="22"/>
        <w:rPr>
          <w:rFonts w:ascii="Arial Narrow" w:hAnsi="Arial Narrow" w:cs="Arial"/>
          <w:b w:val="0"/>
        </w:rPr>
      </w:pPr>
    </w:p>
    <w:p w14:paraId="3725F0B2" w14:textId="77777777" w:rsidR="00CC1872" w:rsidRPr="00CD7B18" w:rsidRDefault="00CC1872" w:rsidP="002C2914">
      <w:pPr>
        <w:ind w:right="22"/>
        <w:jc w:val="center"/>
        <w:rPr>
          <w:rFonts w:ascii="Arial Narrow" w:hAnsi="Arial Narrow" w:cs="Arial"/>
        </w:rPr>
      </w:pPr>
    </w:p>
    <w:p w14:paraId="458FB694" w14:textId="77777777" w:rsidR="00CC1872" w:rsidRPr="00CD7B18" w:rsidRDefault="00CC1872" w:rsidP="002C2914">
      <w:pPr>
        <w:pBdr>
          <w:top w:val="single" w:sz="4" w:space="1" w:color="auto"/>
          <w:left w:val="single" w:sz="4" w:space="4" w:color="auto"/>
          <w:bottom w:val="single" w:sz="4" w:space="1" w:color="auto"/>
          <w:right w:val="single" w:sz="4" w:space="4" w:color="auto"/>
        </w:pBdr>
        <w:shd w:val="pct5" w:color="auto" w:fill="FFFFFF"/>
        <w:ind w:right="22"/>
        <w:jc w:val="center"/>
        <w:rPr>
          <w:rFonts w:ascii="Arial Narrow" w:hAnsi="Arial Narrow" w:cs="Arial"/>
          <w:b w:val="0"/>
        </w:rPr>
      </w:pPr>
    </w:p>
    <w:p w14:paraId="355C2468" w14:textId="77777777" w:rsidR="00CC1872" w:rsidRPr="00CD7B18" w:rsidRDefault="00CC1872" w:rsidP="002C2914">
      <w:pPr>
        <w:pBdr>
          <w:top w:val="single" w:sz="4" w:space="1" w:color="auto"/>
          <w:left w:val="single" w:sz="4" w:space="4" w:color="auto"/>
          <w:bottom w:val="single" w:sz="4" w:space="1" w:color="auto"/>
          <w:right w:val="single" w:sz="4" w:space="4" w:color="auto"/>
        </w:pBdr>
        <w:shd w:val="pct5" w:color="auto" w:fill="FFFFFF"/>
        <w:ind w:right="22"/>
        <w:jc w:val="center"/>
        <w:rPr>
          <w:rFonts w:ascii="Arial Narrow" w:hAnsi="Arial Narrow" w:cs="Arial"/>
          <w:b w:val="0"/>
        </w:rPr>
      </w:pPr>
      <w:r w:rsidRPr="00CD7B18">
        <w:rPr>
          <w:rFonts w:ascii="Arial Narrow" w:hAnsi="Arial Narrow" w:cs="Arial"/>
        </w:rPr>
        <w:t xml:space="preserve">REGLEMENT DE </w:t>
      </w:r>
      <w:r w:rsidR="009D27E4" w:rsidRPr="00CD7B18">
        <w:rPr>
          <w:rFonts w:ascii="Arial Narrow" w:hAnsi="Arial Narrow" w:cs="Arial"/>
        </w:rPr>
        <w:t xml:space="preserve">LA </w:t>
      </w:r>
      <w:r w:rsidRPr="00CD7B18">
        <w:rPr>
          <w:rFonts w:ascii="Arial Narrow" w:hAnsi="Arial Narrow" w:cs="Arial"/>
        </w:rPr>
        <w:t>CONSULTATION</w:t>
      </w:r>
      <w:r w:rsidRPr="00CD7B18">
        <w:rPr>
          <w:rFonts w:ascii="Arial Narrow" w:hAnsi="Arial Narrow" w:cs="Arial"/>
        </w:rPr>
        <w:br/>
      </w:r>
    </w:p>
    <w:p w14:paraId="2AED7F0D" w14:textId="77777777" w:rsidR="00CC1872" w:rsidRPr="00CD7B18" w:rsidRDefault="00CC1872" w:rsidP="002C2914">
      <w:pPr>
        <w:ind w:right="22"/>
        <w:rPr>
          <w:rFonts w:ascii="Arial Narrow" w:hAnsi="Arial Narrow" w:cs="Arial"/>
        </w:rPr>
      </w:pPr>
    </w:p>
    <w:p w14:paraId="742FE452" w14:textId="77777777" w:rsidR="00CC1872" w:rsidRPr="00CD7B18" w:rsidRDefault="00CC1872" w:rsidP="002C2914">
      <w:pPr>
        <w:ind w:right="22"/>
        <w:rPr>
          <w:rFonts w:ascii="Arial Narrow" w:hAnsi="Arial Narrow" w:cs="Arial"/>
          <w:b w:val="0"/>
        </w:rPr>
      </w:pPr>
    </w:p>
    <w:p w14:paraId="6C570C61" w14:textId="77777777" w:rsidR="00241822" w:rsidRPr="00CD7B18" w:rsidRDefault="00177469" w:rsidP="002C2914">
      <w:pPr>
        <w:ind w:right="22"/>
        <w:jc w:val="center"/>
        <w:rPr>
          <w:rFonts w:ascii="Arial Narrow" w:hAnsi="Arial Narrow" w:cs="Arial"/>
          <w:b w:val="0"/>
        </w:rPr>
      </w:pPr>
      <w:r w:rsidRPr="00CD7B18">
        <w:rPr>
          <w:rFonts w:ascii="Arial Narrow" w:hAnsi="Arial Narrow" w:cs="Arial"/>
        </w:rPr>
        <w:t>Marché passé selon une procédure adaptée conformément aux articles 38 et 42-2° de l’ordonnance n° 2015-899 du 23 juillet 2015 relatif aux marchés publics et à l’article 27 du décret n°2016-360 du 25 mars 2016 relatif aux marchés publics</w:t>
      </w:r>
    </w:p>
    <w:p w14:paraId="6282E956" w14:textId="77777777" w:rsidR="00122458" w:rsidRPr="00CD7B18" w:rsidRDefault="00122458" w:rsidP="002C2914">
      <w:pPr>
        <w:ind w:right="22"/>
        <w:rPr>
          <w:rFonts w:ascii="Arial Narrow" w:hAnsi="Arial Narrow" w:cs="Arial"/>
          <w:b w:val="0"/>
          <w:u w:val="single"/>
        </w:rPr>
      </w:pPr>
    </w:p>
    <w:p w14:paraId="533E6B12" w14:textId="77777777" w:rsidR="00212526" w:rsidRPr="00CD7B18" w:rsidRDefault="00212526" w:rsidP="002C2914">
      <w:pPr>
        <w:ind w:right="22"/>
        <w:jc w:val="center"/>
        <w:rPr>
          <w:rFonts w:ascii="Arial Narrow" w:hAnsi="Arial Narrow" w:cs="Arial"/>
          <w:b w:val="0"/>
        </w:rPr>
      </w:pPr>
    </w:p>
    <w:tbl>
      <w:tblPr>
        <w:tblW w:w="9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489"/>
        <w:gridCol w:w="4040"/>
      </w:tblGrid>
      <w:tr w:rsidR="00F5529D" w:rsidRPr="00CD7B18" w14:paraId="052BC2E8" w14:textId="77777777" w:rsidTr="00E30B65">
        <w:trPr>
          <w:jc w:val="center"/>
        </w:trPr>
        <w:tc>
          <w:tcPr>
            <w:tcW w:w="4678" w:type="dxa"/>
            <w:tcBorders>
              <w:top w:val="single" w:sz="4" w:space="0" w:color="auto"/>
              <w:left w:val="single" w:sz="4" w:space="0" w:color="auto"/>
              <w:bottom w:val="single" w:sz="4" w:space="0" w:color="auto"/>
              <w:right w:val="single" w:sz="4" w:space="0" w:color="auto"/>
            </w:tcBorders>
          </w:tcPr>
          <w:p w14:paraId="1C9E81C9" w14:textId="5DCCC7A5" w:rsidR="00AC7DF0" w:rsidRPr="00D1778C" w:rsidRDefault="00EC1F61" w:rsidP="00D1778C">
            <w:pPr>
              <w:spacing w:before="120" w:after="240"/>
              <w:jc w:val="center"/>
              <w:rPr>
                <w:rFonts w:ascii="Arial Narrow" w:hAnsi="Arial Narrow" w:cs="Arial"/>
              </w:rPr>
            </w:pPr>
            <w:r>
              <w:rPr>
                <w:rFonts w:ascii="Arial Narrow" w:hAnsi="Arial Narrow" w:cs="Arial"/>
                <w:u w:val="single"/>
              </w:rPr>
              <w:t>N° de Dossier : 16_02</w:t>
            </w:r>
            <w:r w:rsidR="00D1778C">
              <w:rPr>
                <w:rFonts w:ascii="Arial Narrow" w:hAnsi="Arial Narrow" w:cs="Arial"/>
                <w:u w:val="single"/>
              </w:rPr>
              <w:t>7</w:t>
            </w:r>
          </w:p>
        </w:tc>
        <w:tc>
          <w:tcPr>
            <w:tcW w:w="489" w:type="dxa"/>
            <w:tcBorders>
              <w:top w:val="nil"/>
              <w:left w:val="single" w:sz="4" w:space="0" w:color="auto"/>
              <w:bottom w:val="nil"/>
              <w:right w:val="single" w:sz="4" w:space="0" w:color="auto"/>
            </w:tcBorders>
          </w:tcPr>
          <w:p w14:paraId="07E5B33F" w14:textId="77777777" w:rsidR="00F5529D" w:rsidRPr="001C31A2" w:rsidRDefault="00F5529D" w:rsidP="002C2914">
            <w:pPr>
              <w:ind w:right="22"/>
              <w:jc w:val="center"/>
              <w:rPr>
                <w:rFonts w:ascii="Arial Narrow" w:hAnsi="Arial Narrow" w:cs="Arial"/>
                <w:b w:val="0"/>
              </w:rPr>
            </w:pPr>
          </w:p>
        </w:tc>
        <w:tc>
          <w:tcPr>
            <w:tcW w:w="4040" w:type="dxa"/>
            <w:tcBorders>
              <w:top w:val="single" w:sz="4" w:space="0" w:color="auto"/>
              <w:left w:val="single" w:sz="4" w:space="0" w:color="auto"/>
              <w:bottom w:val="single" w:sz="4" w:space="0" w:color="auto"/>
              <w:right w:val="single" w:sz="4" w:space="0" w:color="auto"/>
            </w:tcBorders>
          </w:tcPr>
          <w:p w14:paraId="121A2658" w14:textId="77777777" w:rsidR="00F5529D" w:rsidRPr="001C31A2" w:rsidRDefault="00F5529D" w:rsidP="002C2914">
            <w:pPr>
              <w:spacing w:before="120"/>
              <w:ind w:right="23"/>
              <w:jc w:val="center"/>
              <w:rPr>
                <w:rFonts w:ascii="Arial Narrow" w:hAnsi="Arial Narrow" w:cs="Arial"/>
                <w:u w:val="single"/>
              </w:rPr>
            </w:pPr>
            <w:r w:rsidRPr="001C31A2">
              <w:rPr>
                <w:rFonts w:ascii="Arial Narrow" w:hAnsi="Arial Narrow" w:cs="Arial"/>
                <w:u w:val="single"/>
              </w:rPr>
              <w:t xml:space="preserve">Date </w:t>
            </w:r>
            <w:r w:rsidR="00CE35C9" w:rsidRPr="001C31A2">
              <w:rPr>
                <w:rFonts w:ascii="Arial Narrow" w:hAnsi="Arial Narrow" w:cs="Arial"/>
                <w:u w:val="single"/>
              </w:rPr>
              <w:t xml:space="preserve">et heure </w:t>
            </w:r>
            <w:r w:rsidRPr="001C31A2">
              <w:rPr>
                <w:rFonts w:ascii="Arial Narrow" w:hAnsi="Arial Narrow" w:cs="Arial"/>
                <w:u w:val="single"/>
              </w:rPr>
              <w:t>limite</w:t>
            </w:r>
            <w:r w:rsidR="00CE35C9" w:rsidRPr="001C31A2">
              <w:rPr>
                <w:rFonts w:ascii="Arial Narrow" w:hAnsi="Arial Narrow" w:cs="Arial"/>
                <w:u w:val="single"/>
              </w:rPr>
              <w:t>s</w:t>
            </w:r>
            <w:r w:rsidRPr="001C31A2">
              <w:rPr>
                <w:rFonts w:ascii="Arial Narrow" w:hAnsi="Arial Narrow" w:cs="Arial"/>
                <w:u w:val="single"/>
              </w:rPr>
              <w:t xml:space="preserve"> de réception des offres :</w:t>
            </w:r>
          </w:p>
          <w:p w14:paraId="103DC920" w14:textId="77777777" w:rsidR="00F5529D" w:rsidRPr="001C31A2" w:rsidRDefault="00F5529D" w:rsidP="002C2914">
            <w:pPr>
              <w:ind w:right="22"/>
              <w:jc w:val="center"/>
              <w:rPr>
                <w:rFonts w:ascii="Arial Narrow" w:hAnsi="Arial Narrow" w:cs="Arial"/>
                <w:bCs/>
              </w:rPr>
            </w:pPr>
          </w:p>
          <w:p w14:paraId="2D598B38" w14:textId="1F3C18E7" w:rsidR="00F5529D" w:rsidRPr="001C31A2" w:rsidRDefault="00241822" w:rsidP="002C2914">
            <w:pPr>
              <w:ind w:right="22"/>
              <w:jc w:val="center"/>
              <w:rPr>
                <w:rFonts w:ascii="Arial Narrow" w:hAnsi="Arial Narrow" w:cs="Arial"/>
                <w:bCs/>
              </w:rPr>
            </w:pPr>
            <w:r w:rsidRPr="001C31A2">
              <w:rPr>
                <w:rFonts w:ascii="Arial Narrow" w:hAnsi="Arial Narrow" w:cs="Arial"/>
                <w:bCs/>
              </w:rPr>
              <w:t xml:space="preserve">Le </w:t>
            </w:r>
            <w:r w:rsidR="00685925">
              <w:rPr>
                <w:rFonts w:ascii="Arial Narrow" w:hAnsi="Arial Narrow" w:cs="Arial"/>
                <w:bCs/>
              </w:rPr>
              <w:t>Vendredi 13 Octobre 2017 à 17h00</w:t>
            </w:r>
          </w:p>
          <w:p w14:paraId="5F3EBED4" w14:textId="77777777" w:rsidR="00C0081D" w:rsidRPr="001C31A2" w:rsidRDefault="00C0081D" w:rsidP="002C2914">
            <w:pPr>
              <w:ind w:right="22"/>
              <w:jc w:val="center"/>
              <w:rPr>
                <w:rFonts w:ascii="Arial Narrow" w:hAnsi="Arial Narrow" w:cs="Arial"/>
                <w:bCs/>
              </w:rPr>
            </w:pPr>
          </w:p>
        </w:tc>
      </w:tr>
    </w:tbl>
    <w:p w14:paraId="7AE0E35E" w14:textId="77777777" w:rsidR="00F5529D" w:rsidRPr="00CD7B18" w:rsidRDefault="00F5529D" w:rsidP="002C2914">
      <w:pPr>
        <w:ind w:right="23"/>
        <w:rPr>
          <w:rFonts w:ascii="Arial Narrow" w:hAnsi="Arial Narrow" w:cs="Arial"/>
          <w:b w:val="0"/>
          <w:bCs/>
        </w:rPr>
      </w:pPr>
    </w:p>
    <w:p w14:paraId="207F89FB" w14:textId="77777777" w:rsidR="00F5529D" w:rsidRPr="00CD7B18" w:rsidRDefault="00F5529D" w:rsidP="002C2914">
      <w:pPr>
        <w:ind w:right="23"/>
        <w:jc w:val="center"/>
        <w:rPr>
          <w:rFonts w:ascii="Arial Narrow" w:hAnsi="Arial Narrow" w:cs="Arial"/>
          <w:b w:val="0"/>
          <w:bCs/>
        </w:rPr>
      </w:pPr>
    </w:p>
    <w:p w14:paraId="57DD2D56" w14:textId="77777777" w:rsidR="0072410E" w:rsidRPr="00CD7B18" w:rsidRDefault="00FD27E1" w:rsidP="002C2914">
      <w:pPr>
        <w:rPr>
          <w:rFonts w:ascii="Arial Narrow" w:hAnsi="Arial Narrow" w:cs="Arial"/>
          <w:b w:val="0"/>
        </w:rPr>
      </w:pPr>
      <w:r w:rsidRPr="00CD7B18">
        <w:rPr>
          <w:rFonts w:ascii="Arial Narrow" w:hAnsi="Arial Narrow" w:cs="Arial"/>
          <w:b w:val="0"/>
        </w:rPr>
        <w:t xml:space="preserve"> </w:t>
      </w:r>
      <w:r w:rsidRPr="00CD7B18">
        <w:rPr>
          <w:rFonts w:ascii="Arial Narrow" w:hAnsi="Arial Narrow" w:cs="Arial"/>
          <w:b w:val="0"/>
        </w:rPr>
        <w:tab/>
      </w:r>
      <w:r w:rsidRPr="00CD7B18">
        <w:rPr>
          <w:rFonts w:ascii="Arial Narrow" w:hAnsi="Arial Narrow" w:cs="Arial"/>
          <w:b w:val="0"/>
        </w:rPr>
        <w:tab/>
      </w:r>
      <w:r w:rsidRPr="00CD7B18">
        <w:rPr>
          <w:rFonts w:ascii="Arial Narrow" w:hAnsi="Arial Narrow" w:cs="Arial"/>
          <w:b w:val="0"/>
        </w:rPr>
        <w:tab/>
      </w:r>
    </w:p>
    <w:p w14:paraId="5B211D33" w14:textId="694BAC57" w:rsidR="00F5529D" w:rsidRPr="00CD7B18" w:rsidRDefault="00F5529D" w:rsidP="002C2914">
      <w:pPr>
        <w:jc w:val="center"/>
        <w:rPr>
          <w:rFonts w:ascii="Arial Narrow" w:hAnsi="Arial Narrow" w:cs="Arial"/>
          <w:color w:val="FF0000"/>
        </w:rPr>
      </w:pPr>
      <w:r w:rsidRPr="00CD7B18">
        <w:rPr>
          <w:rFonts w:ascii="Arial Narrow" w:hAnsi="Arial Narrow" w:cs="Arial"/>
          <w:b w:val="0"/>
        </w:rPr>
        <w:t xml:space="preserve">Date </w:t>
      </w:r>
      <w:r w:rsidR="00CE35C9" w:rsidRPr="00CD7B18">
        <w:rPr>
          <w:rFonts w:ascii="Arial Narrow" w:hAnsi="Arial Narrow" w:cs="Arial"/>
          <w:b w:val="0"/>
        </w:rPr>
        <w:t>d’envoi à la publication</w:t>
      </w:r>
      <w:r w:rsidR="00E834FD" w:rsidRPr="00CD7B18">
        <w:rPr>
          <w:rFonts w:ascii="Arial Narrow" w:hAnsi="Arial Narrow" w:cs="Arial"/>
          <w:b w:val="0"/>
        </w:rPr>
        <w:t xml:space="preserve"> : </w:t>
      </w:r>
      <w:r w:rsidR="001C31A2" w:rsidRPr="00A90B50">
        <w:rPr>
          <w:rFonts w:ascii="Arial Narrow" w:hAnsi="Arial Narrow" w:cs="Arial"/>
        </w:rPr>
        <w:t xml:space="preserve">Le </w:t>
      </w:r>
      <w:r w:rsidR="00685925" w:rsidRPr="00685925">
        <w:rPr>
          <w:rFonts w:ascii="Arial Narrow" w:hAnsi="Arial Narrow" w:cs="Arial"/>
          <w:color w:val="FF0000"/>
          <w:highlight w:val="yellow"/>
        </w:rPr>
        <w:t>à compléter</w:t>
      </w:r>
      <w:r w:rsidR="00685925" w:rsidRPr="00685925">
        <w:rPr>
          <w:rFonts w:ascii="Arial Narrow" w:hAnsi="Arial Narrow" w:cs="Arial"/>
          <w:color w:val="FF0000"/>
        </w:rPr>
        <w:t xml:space="preserve"> </w:t>
      </w:r>
    </w:p>
    <w:p w14:paraId="206A0904" w14:textId="77777777" w:rsidR="00F5529D" w:rsidRPr="00CD7B18" w:rsidRDefault="00F5529D" w:rsidP="002C2914">
      <w:pPr>
        <w:ind w:right="23"/>
        <w:rPr>
          <w:rFonts w:ascii="Arial Narrow" w:hAnsi="Arial Narrow" w:cs="Arial"/>
          <w:b w:val="0"/>
          <w:u w:val="thick"/>
        </w:rPr>
      </w:pPr>
      <w:r w:rsidRPr="00CD7B18">
        <w:rPr>
          <w:rFonts w:ascii="Arial Narrow" w:hAnsi="Arial Narrow" w:cs="Arial"/>
        </w:rPr>
        <w:br w:type="page"/>
      </w:r>
    </w:p>
    <w:p w14:paraId="1EE8AFFA" w14:textId="77777777" w:rsidR="00F5529D" w:rsidRPr="00CD7B18" w:rsidRDefault="00F5529D" w:rsidP="002C2914">
      <w:pPr>
        <w:pStyle w:val="Titre1"/>
        <w:numPr>
          <w:ilvl w:val="0"/>
          <w:numId w:val="0"/>
        </w:numPr>
        <w:pBdr>
          <w:top w:val="single" w:sz="4" w:space="1" w:color="auto"/>
          <w:left w:val="single" w:sz="4" w:space="4" w:color="auto"/>
          <w:bottom w:val="single" w:sz="4" w:space="1" w:color="auto"/>
          <w:right w:val="single" w:sz="4" w:space="4" w:color="auto"/>
        </w:pBdr>
        <w:spacing w:before="0"/>
        <w:ind w:left="142" w:right="23"/>
        <w:rPr>
          <w:rFonts w:ascii="Arial Narrow" w:hAnsi="Arial Narrow" w:cs="Arial"/>
          <w:b/>
          <w:bCs/>
          <w:sz w:val="20"/>
          <w:u w:val="none"/>
        </w:rPr>
      </w:pPr>
      <w:bookmarkStart w:id="0" w:name="_Toc113932102"/>
      <w:r w:rsidRPr="00CD7B18">
        <w:rPr>
          <w:rFonts w:ascii="Arial Narrow" w:hAnsi="Arial Narrow" w:cs="Arial"/>
          <w:b/>
          <w:bCs/>
          <w:sz w:val="20"/>
          <w:u w:val="none"/>
        </w:rPr>
        <w:lastRenderedPageBreak/>
        <w:t xml:space="preserve">Article 1 : </w:t>
      </w:r>
      <w:bookmarkEnd w:id="0"/>
      <w:r w:rsidR="00AA5997" w:rsidRPr="00CD7B18">
        <w:rPr>
          <w:rFonts w:ascii="Arial Narrow" w:hAnsi="Arial Narrow" w:cs="Arial"/>
          <w:b/>
          <w:bCs/>
          <w:sz w:val="20"/>
          <w:u w:val="none"/>
        </w:rPr>
        <w:t>Identifiants du pouvoir adjudicateur</w:t>
      </w:r>
    </w:p>
    <w:p w14:paraId="6915E03C" w14:textId="77777777" w:rsidR="0004747C" w:rsidRPr="0004747C" w:rsidRDefault="0004747C" w:rsidP="0004747C">
      <w:pPr>
        <w:rPr>
          <w:rFonts w:ascii="Times New Roman" w:hAnsi="Times New Roman"/>
          <w:b w:val="0"/>
          <w:sz w:val="24"/>
          <w:szCs w:val="24"/>
        </w:rPr>
      </w:pPr>
      <w:bookmarkStart w:id="1" w:name="_Toc113932109"/>
      <w:bookmarkStart w:id="2" w:name="_Toc111536366"/>
      <w:bookmarkStart w:id="3" w:name="_Toc111467677"/>
      <w:bookmarkStart w:id="4" w:name="_Toc111467462"/>
      <w:bookmarkStart w:id="5" w:name="_Toc110669793"/>
      <w:bookmarkStart w:id="6" w:name="_Toc108933846"/>
      <w:bookmarkStart w:id="7" w:name="_Toc108933675"/>
      <w:bookmarkStart w:id="8" w:name="_Toc108323012"/>
      <w:bookmarkStart w:id="9" w:name="_Toc107222124"/>
      <w:bookmarkStart w:id="10" w:name="_Toc107134626"/>
      <w:bookmarkStart w:id="11" w:name="_Toc106440810"/>
      <w:bookmarkStart w:id="12" w:name="_Toc106439893"/>
      <w:bookmarkStart w:id="13" w:name="_Toc106164981"/>
      <w:bookmarkStart w:id="14" w:name="_Toc106163802"/>
      <w:bookmarkStart w:id="15" w:name="_Toc106163461"/>
      <w:bookmarkStart w:id="16" w:name="_Toc102817510"/>
      <w:bookmarkStart w:id="17" w:name="_Toc100633620"/>
      <w:r w:rsidRPr="0004747C">
        <w:rPr>
          <w:rFonts w:ascii="Times New Roman" w:hAnsi="Times New Roman"/>
          <w:bCs/>
          <w:sz w:val="24"/>
          <w:szCs w:val="24"/>
        </w:rPr>
        <w:t>Mairie de Le Plessis Belleville</w:t>
      </w:r>
    </w:p>
    <w:p w14:paraId="07484E7E" w14:textId="77777777" w:rsidR="0004747C" w:rsidRPr="0004747C" w:rsidRDefault="0004747C" w:rsidP="0004747C">
      <w:pPr>
        <w:rPr>
          <w:rFonts w:ascii="Times New Roman" w:hAnsi="Times New Roman"/>
          <w:b w:val="0"/>
          <w:sz w:val="24"/>
          <w:szCs w:val="24"/>
        </w:rPr>
      </w:pPr>
      <w:r w:rsidRPr="0004747C">
        <w:rPr>
          <w:rFonts w:ascii="Times New Roman" w:hAnsi="Times New Roman"/>
          <w:b w:val="0"/>
          <w:sz w:val="24"/>
          <w:szCs w:val="24"/>
        </w:rPr>
        <w:t>08, Place de l’Eglise</w:t>
      </w:r>
    </w:p>
    <w:p w14:paraId="7BF7F270" w14:textId="77777777" w:rsidR="0004747C" w:rsidRPr="0004747C" w:rsidRDefault="0004747C" w:rsidP="0004747C">
      <w:pPr>
        <w:rPr>
          <w:rFonts w:ascii="Times New Roman" w:hAnsi="Times New Roman"/>
          <w:b w:val="0"/>
          <w:sz w:val="24"/>
          <w:szCs w:val="24"/>
        </w:rPr>
      </w:pPr>
      <w:r w:rsidRPr="0004747C">
        <w:rPr>
          <w:rFonts w:ascii="Times New Roman" w:hAnsi="Times New Roman"/>
          <w:b w:val="0"/>
          <w:sz w:val="24"/>
          <w:szCs w:val="24"/>
        </w:rPr>
        <w:t>60330 LE PLESSIS BELLEVILLE</w:t>
      </w:r>
    </w:p>
    <w:p w14:paraId="721CBB81" w14:textId="77777777" w:rsidR="0004747C" w:rsidRPr="0004747C" w:rsidRDefault="0004747C" w:rsidP="0004747C">
      <w:pPr>
        <w:rPr>
          <w:rFonts w:ascii="Times New Roman" w:hAnsi="Times New Roman"/>
          <w:b w:val="0"/>
          <w:sz w:val="24"/>
          <w:szCs w:val="24"/>
        </w:rPr>
      </w:pPr>
      <w:r w:rsidRPr="0004747C">
        <w:rPr>
          <w:rFonts w:ascii="Times New Roman" w:hAnsi="Times New Roman"/>
          <w:bCs/>
          <w:sz w:val="24"/>
          <w:szCs w:val="24"/>
          <w:u w:val="single"/>
        </w:rPr>
        <w:t>Tel</w:t>
      </w:r>
      <w:r w:rsidRPr="0004747C">
        <w:rPr>
          <w:rFonts w:ascii="Times New Roman" w:hAnsi="Times New Roman"/>
          <w:b w:val="0"/>
          <w:sz w:val="24"/>
          <w:szCs w:val="24"/>
        </w:rPr>
        <w:t> : 0344607200</w:t>
      </w:r>
    </w:p>
    <w:p w14:paraId="535237C7" w14:textId="77777777" w:rsidR="0004747C" w:rsidRPr="0004747C" w:rsidRDefault="0004747C" w:rsidP="0004747C">
      <w:pPr>
        <w:rPr>
          <w:rFonts w:ascii="Times New Roman" w:hAnsi="Times New Roman"/>
          <w:b w:val="0"/>
          <w:sz w:val="24"/>
          <w:szCs w:val="24"/>
        </w:rPr>
      </w:pPr>
      <w:r w:rsidRPr="0004747C">
        <w:rPr>
          <w:rFonts w:ascii="Times New Roman" w:hAnsi="Times New Roman"/>
          <w:bCs/>
          <w:sz w:val="24"/>
          <w:szCs w:val="24"/>
          <w:u w:val="single"/>
        </w:rPr>
        <w:t>Fax</w:t>
      </w:r>
      <w:r w:rsidRPr="0004747C">
        <w:rPr>
          <w:rFonts w:ascii="Times New Roman" w:hAnsi="Times New Roman"/>
          <w:b w:val="0"/>
          <w:sz w:val="24"/>
          <w:szCs w:val="24"/>
        </w:rPr>
        <w:t> : 0344607212</w:t>
      </w:r>
    </w:p>
    <w:p w14:paraId="1432A723" w14:textId="77777777" w:rsidR="0004747C" w:rsidRPr="0004747C" w:rsidRDefault="0004747C" w:rsidP="0004747C">
      <w:pPr>
        <w:rPr>
          <w:rFonts w:ascii="Times New Roman" w:hAnsi="Times New Roman"/>
          <w:b w:val="0"/>
          <w:sz w:val="24"/>
          <w:szCs w:val="24"/>
        </w:rPr>
      </w:pPr>
      <w:r w:rsidRPr="0004747C">
        <w:rPr>
          <w:rFonts w:ascii="Times New Roman" w:hAnsi="Times New Roman"/>
          <w:bCs/>
          <w:sz w:val="24"/>
          <w:szCs w:val="24"/>
          <w:u w:val="single"/>
        </w:rPr>
        <w:t>Courriel</w:t>
      </w:r>
      <w:r w:rsidRPr="0004747C">
        <w:rPr>
          <w:rFonts w:ascii="Times New Roman" w:hAnsi="Times New Roman"/>
          <w:b w:val="0"/>
          <w:sz w:val="24"/>
          <w:szCs w:val="24"/>
        </w:rPr>
        <w:t xml:space="preserve"> : </w:t>
      </w:r>
      <w:hyperlink r:id="rId9" w:history="1">
        <w:r w:rsidRPr="0004747C">
          <w:rPr>
            <w:rFonts w:ascii="Times New Roman" w:hAnsi="Times New Roman"/>
            <w:b w:val="0"/>
            <w:color w:val="0000FF"/>
            <w:sz w:val="24"/>
            <w:szCs w:val="24"/>
            <w:u w:val="single"/>
          </w:rPr>
          <w:t>contact@mairieleplessisbelleville.fr</w:t>
        </w:r>
      </w:hyperlink>
    </w:p>
    <w:p w14:paraId="50B1501C" w14:textId="4B0430A1" w:rsidR="00120A58" w:rsidRPr="00CD7B18" w:rsidRDefault="00120A58" w:rsidP="002C2914">
      <w:pPr>
        <w:numPr>
          <w:ins w:id="18" w:author="cg60" w:date="2009-04-27T11:35:00Z"/>
        </w:numPr>
        <w:spacing w:after="240"/>
        <w:rPr>
          <w:rFonts w:ascii="Arial Narrow" w:hAnsi="Arial Narrow" w:cs="Arial"/>
          <w:b w:val="0"/>
        </w:rPr>
      </w:pPr>
    </w:p>
    <w:p w14:paraId="3D5B1066" w14:textId="77777777" w:rsidR="00F5529D" w:rsidRPr="00CD7B18" w:rsidRDefault="00F5529D" w:rsidP="002C2914">
      <w:pPr>
        <w:pStyle w:val="Titre1"/>
        <w:numPr>
          <w:ilvl w:val="0"/>
          <w:numId w:val="0"/>
        </w:numPr>
        <w:pBdr>
          <w:top w:val="single" w:sz="4" w:space="1" w:color="auto"/>
          <w:left w:val="single" w:sz="4" w:space="4" w:color="auto"/>
          <w:bottom w:val="single" w:sz="4" w:space="1" w:color="auto"/>
          <w:right w:val="single" w:sz="4" w:space="4" w:color="auto"/>
        </w:pBdr>
        <w:spacing w:before="360" w:after="360"/>
        <w:ind w:left="142" w:right="23"/>
        <w:rPr>
          <w:rFonts w:ascii="Arial Narrow" w:hAnsi="Arial Narrow" w:cs="Arial"/>
          <w:b/>
          <w:bCs/>
          <w:sz w:val="20"/>
          <w:u w:val="none"/>
        </w:rPr>
      </w:pPr>
      <w:bookmarkStart w:id="19" w:name="_Toc11393211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CD7B18">
        <w:rPr>
          <w:rFonts w:ascii="Arial Narrow" w:hAnsi="Arial Narrow" w:cs="Arial"/>
          <w:b/>
          <w:bCs/>
          <w:sz w:val="20"/>
          <w:u w:val="none"/>
        </w:rPr>
        <w:t xml:space="preserve">Article 2 : Objet de la consultation </w:t>
      </w:r>
      <w:bookmarkEnd w:id="19"/>
    </w:p>
    <w:p w14:paraId="1FCBB9BB" w14:textId="5D11141F" w:rsidR="002A03A3" w:rsidRDefault="007444E0" w:rsidP="002A03A3">
      <w:pPr>
        <w:spacing w:before="240" w:after="240" w:line="240" w:lineRule="atLeast"/>
        <w:jc w:val="both"/>
        <w:rPr>
          <w:rFonts w:ascii="Arial Narrow" w:hAnsi="Arial Narrow" w:cs="Arial"/>
        </w:rPr>
      </w:pPr>
      <w:r>
        <w:rPr>
          <w:rFonts w:ascii="Arial Narrow" w:hAnsi="Arial Narrow" w:cs="Arial"/>
        </w:rPr>
        <w:t>Réaménagement des trottoirs et rénovation de l’assainissement de la rue de Paris</w:t>
      </w:r>
    </w:p>
    <w:p w14:paraId="7BA36DA9" w14:textId="77777777" w:rsidR="00264A49" w:rsidRPr="00CD7B18" w:rsidRDefault="00264A49" w:rsidP="002C2914">
      <w:pPr>
        <w:pStyle w:val="Titre1"/>
        <w:numPr>
          <w:ilvl w:val="0"/>
          <w:numId w:val="0"/>
        </w:numPr>
        <w:pBdr>
          <w:top w:val="single" w:sz="4" w:space="0" w:color="auto"/>
          <w:left w:val="single" w:sz="4" w:space="4" w:color="auto"/>
          <w:bottom w:val="single" w:sz="4" w:space="1" w:color="auto"/>
          <w:right w:val="single" w:sz="4" w:space="4" w:color="auto"/>
        </w:pBdr>
        <w:tabs>
          <w:tab w:val="left" w:pos="1134"/>
        </w:tabs>
        <w:spacing w:before="0" w:after="0"/>
        <w:ind w:left="142" w:right="23"/>
        <w:rPr>
          <w:rFonts w:ascii="Arial Narrow" w:hAnsi="Arial Narrow" w:cs="Arial"/>
          <w:b/>
          <w:bCs/>
          <w:sz w:val="20"/>
          <w:u w:val="none"/>
        </w:rPr>
      </w:pPr>
      <w:r w:rsidRPr="00CD7B18">
        <w:rPr>
          <w:rFonts w:ascii="Arial Narrow" w:hAnsi="Arial Narrow" w:cs="Arial"/>
          <w:b/>
          <w:bCs/>
          <w:sz w:val="20"/>
          <w:u w:val="none"/>
        </w:rPr>
        <w:t>Article 3 : Décomposition de la consultation</w:t>
      </w:r>
    </w:p>
    <w:p w14:paraId="47B2EF38" w14:textId="77777777" w:rsidR="00F5529D" w:rsidRPr="00CD7B18" w:rsidRDefault="00F5529D" w:rsidP="002C2914">
      <w:pPr>
        <w:pStyle w:val="Retraitcorpsdetexte"/>
        <w:spacing w:before="360" w:after="240" w:line="240" w:lineRule="auto"/>
        <w:ind w:right="23" w:firstLine="0"/>
        <w:rPr>
          <w:rFonts w:ascii="Arial Narrow" w:hAnsi="Arial Narrow" w:cs="Arial"/>
          <w:b/>
          <w:bCs/>
          <w:sz w:val="20"/>
        </w:rPr>
      </w:pPr>
      <w:r w:rsidRPr="00CD7B18">
        <w:rPr>
          <w:rFonts w:ascii="Arial Narrow" w:hAnsi="Arial Narrow" w:cs="Arial"/>
          <w:b/>
          <w:bCs/>
          <w:sz w:val="20"/>
        </w:rPr>
        <w:t xml:space="preserve">3.1 </w:t>
      </w:r>
      <w:r w:rsidRPr="00CD7B18">
        <w:rPr>
          <w:rFonts w:ascii="Arial Narrow" w:hAnsi="Arial Narrow" w:cs="Arial"/>
          <w:b/>
          <w:bCs/>
          <w:sz w:val="20"/>
          <w:u w:val="single"/>
        </w:rPr>
        <w:t>Décomposition en tranches</w:t>
      </w:r>
    </w:p>
    <w:p w14:paraId="7E7ECECE" w14:textId="5D2089A2" w:rsidR="005B6357" w:rsidRPr="00CD7B18" w:rsidRDefault="005B6357" w:rsidP="002C2914">
      <w:pPr>
        <w:widowControl w:val="0"/>
        <w:tabs>
          <w:tab w:val="left" w:pos="851"/>
        </w:tabs>
        <w:jc w:val="both"/>
        <w:outlineLvl w:val="1"/>
        <w:rPr>
          <w:rFonts w:ascii="Arial Narrow" w:hAnsi="Arial Narrow" w:cs="Arial"/>
          <w:b w:val="0"/>
        </w:rPr>
      </w:pPr>
      <w:r>
        <w:rPr>
          <w:rFonts w:ascii="Arial Narrow" w:hAnsi="Arial Narrow" w:cs="Arial"/>
          <w:b w:val="0"/>
        </w:rPr>
        <w:t>Tranche ferme et unique pour chaque lot</w:t>
      </w:r>
    </w:p>
    <w:p w14:paraId="50CA7FEB" w14:textId="77777777" w:rsidR="00241822" w:rsidRPr="00CD7B18" w:rsidRDefault="00241822" w:rsidP="002C2914">
      <w:pPr>
        <w:widowControl w:val="0"/>
        <w:tabs>
          <w:tab w:val="left" w:pos="851"/>
        </w:tabs>
        <w:jc w:val="both"/>
        <w:outlineLvl w:val="1"/>
        <w:rPr>
          <w:rFonts w:ascii="Arial Narrow" w:hAnsi="Arial Narrow" w:cs="Arial"/>
          <w:b w:val="0"/>
        </w:rPr>
      </w:pPr>
    </w:p>
    <w:p w14:paraId="039A2D78" w14:textId="77777777" w:rsidR="00F5529D" w:rsidRPr="00CD7B18" w:rsidRDefault="00F5529D" w:rsidP="002C2914">
      <w:pPr>
        <w:pStyle w:val="Retraitcorpsdetexte"/>
        <w:numPr>
          <w:ilvl w:val="1"/>
          <w:numId w:val="2"/>
        </w:numPr>
        <w:spacing w:line="240" w:lineRule="auto"/>
        <w:ind w:right="22"/>
        <w:rPr>
          <w:rFonts w:ascii="Arial Narrow" w:hAnsi="Arial Narrow" w:cs="Arial"/>
          <w:b/>
          <w:bCs/>
          <w:sz w:val="20"/>
          <w:u w:val="single"/>
        </w:rPr>
      </w:pPr>
      <w:r w:rsidRPr="00CD7B18">
        <w:rPr>
          <w:rFonts w:ascii="Arial Narrow" w:hAnsi="Arial Narrow" w:cs="Arial"/>
          <w:b/>
          <w:bCs/>
          <w:sz w:val="20"/>
          <w:u w:val="single"/>
        </w:rPr>
        <w:t>Décomposition en lots</w:t>
      </w:r>
    </w:p>
    <w:p w14:paraId="4CCF18EE" w14:textId="77777777" w:rsidR="00562497" w:rsidRPr="00CD7B18" w:rsidRDefault="00562497" w:rsidP="002C2914">
      <w:pPr>
        <w:pStyle w:val="Retraitcorpsdetexte"/>
        <w:spacing w:line="240" w:lineRule="auto"/>
        <w:ind w:right="23" w:firstLine="0"/>
        <w:rPr>
          <w:rFonts w:ascii="Arial Narrow" w:hAnsi="Arial Narrow" w:cs="Arial"/>
          <w:b/>
          <w:bCs/>
          <w:sz w:val="20"/>
          <w:u w:val="single"/>
        </w:rPr>
      </w:pPr>
    </w:p>
    <w:p w14:paraId="10E648AD" w14:textId="77777777" w:rsidR="005B6357" w:rsidRDefault="005B6357" w:rsidP="005B6357">
      <w:pPr>
        <w:widowControl w:val="0"/>
        <w:tabs>
          <w:tab w:val="left" w:pos="851"/>
        </w:tabs>
        <w:jc w:val="both"/>
        <w:outlineLvl w:val="1"/>
        <w:rPr>
          <w:rFonts w:ascii="Arial Narrow" w:hAnsi="Arial Narrow" w:cs="Arial"/>
          <w:b w:val="0"/>
        </w:rPr>
      </w:pPr>
      <w:r w:rsidRPr="00476620">
        <w:rPr>
          <w:rFonts w:ascii="Arial Narrow" w:hAnsi="Arial Narrow" w:cs="Arial"/>
          <w:b w:val="0"/>
        </w:rPr>
        <w:t>LOT 1</w:t>
      </w:r>
      <w:r>
        <w:rPr>
          <w:rFonts w:ascii="Arial Narrow" w:hAnsi="Arial Narrow" w:cs="Arial"/>
          <w:b w:val="0"/>
        </w:rPr>
        <w:t> :  Assainissement : tranche ferme et unique</w:t>
      </w:r>
    </w:p>
    <w:p w14:paraId="6D7EBD9B" w14:textId="77777777" w:rsidR="005B6357" w:rsidRDefault="005B6357" w:rsidP="005B6357">
      <w:pPr>
        <w:widowControl w:val="0"/>
        <w:tabs>
          <w:tab w:val="left" w:pos="851"/>
        </w:tabs>
        <w:jc w:val="both"/>
        <w:outlineLvl w:val="1"/>
        <w:rPr>
          <w:rFonts w:ascii="Arial Narrow" w:hAnsi="Arial Narrow" w:cs="Arial"/>
          <w:b w:val="0"/>
        </w:rPr>
      </w:pPr>
      <w:r>
        <w:rPr>
          <w:rFonts w:ascii="Arial Narrow" w:hAnsi="Arial Narrow" w:cs="Arial"/>
          <w:b w:val="0"/>
        </w:rPr>
        <w:t xml:space="preserve">             </w:t>
      </w:r>
    </w:p>
    <w:p w14:paraId="323CDC52" w14:textId="77777777" w:rsidR="005B6357" w:rsidRDefault="005B6357" w:rsidP="005B6357">
      <w:pPr>
        <w:widowControl w:val="0"/>
        <w:tabs>
          <w:tab w:val="left" w:pos="851"/>
        </w:tabs>
        <w:jc w:val="both"/>
        <w:outlineLvl w:val="1"/>
        <w:rPr>
          <w:rFonts w:ascii="Arial Narrow" w:hAnsi="Arial Narrow" w:cs="Arial"/>
          <w:b w:val="0"/>
        </w:rPr>
      </w:pPr>
      <w:r>
        <w:rPr>
          <w:rFonts w:ascii="Arial Narrow" w:hAnsi="Arial Narrow" w:cs="Arial"/>
          <w:b w:val="0"/>
        </w:rPr>
        <w:t xml:space="preserve">LOT 2 :  Voirie et espaces verts : tranche ferme et unique </w:t>
      </w:r>
    </w:p>
    <w:p w14:paraId="63DCF6C0" w14:textId="77777777" w:rsidR="005B6357" w:rsidRDefault="005B6357" w:rsidP="005B6357">
      <w:pPr>
        <w:widowControl w:val="0"/>
        <w:tabs>
          <w:tab w:val="left" w:pos="851"/>
        </w:tabs>
        <w:jc w:val="both"/>
        <w:outlineLvl w:val="1"/>
        <w:rPr>
          <w:rFonts w:ascii="Arial Narrow" w:hAnsi="Arial Narrow" w:cs="Arial"/>
          <w:b w:val="0"/>
        </w:rPr>
      </w:pPr>
    </w:p>
    <w:p w14:paraId="2EF31019" w14:textId="77777777" w:rsidR="005B6357" w:rsidRPr="00CD7B18" w:rsidRDefault="005B6357" w:rsidP="005B6357">
      <w:pPr>
        <w:widowControl w:val="0"/>
        <w:tabs>
          <w:tab w:val="left" w:pos="851"/>
        </w:tabs>
        <w:jc w:val="both"/>
        <w:outlineLvl w:val="1"/>
        <w:rPr>
          <w:rFonts w:ascii="Arial Narrow" w:hAnsi="Arial Narrow" w:cs="Arial"/>
          <w:b w:val="0"/>
        </w:rPr>
      </w:pPr>
      <w:r>
        <w:rPr>
          <w:rFonts w:ascii="Arial Narrow" w:hAnsi="Arial Narrow" w:cs="Arial"/>
          <w:b w:val="0"/>
        </w:rPr>
        <w:t>LOT 3 : Contrôle extérieur du réseau d’assainissement</w:t>
      </w:r>
    </w:p>
    <w:p w14:paraId="4C0ED04C" w14:textId="77777777" w:rsidR="00807106" w:rsidRPr="00807106" w:rsidRDefault="00807106" w:rsidP="002C2914">
      <w:pPr>
        <w:pStyle w:val="Retraitcorpsdetexte"/>
        <w:spacing w:line="240" w:lineRule="auto"/>
        <w:ind w:right="23" w:firstLine="0"/>
        <w:rPr>
          <w:rFonts w:ascii="Arial Narrow" w:hAnsi="Arial Narrow" w:cs="Arial"/>
          <w:bCs/>
          <w:sz w:val="20"/>
        </w:rPr>
      </w:pPr>
    </w:p>
    <w:p w14:paraId="50F60041" w14:textId="77777777" w:rsidR="00F5529D" w:rsidRPr="00CD7B18" w:rsidRDefault="00F5529D" w:rsidP="002C2914">
      <w:pPr>
        <w:pStyle w:val="Titre1"/>
        <w:numPr>
          <w:ilvl w:val="0"/>
          <w:numId w:val="0"/>
        </w:numPr>
        <w:pBdr>
          <w:top w:val="single" w:sz="4" w:space="0" w:color="auto"/>
          <w:left w:val="single" w:sz="4" w:space="4" w:color="auto"/>
          <w:bottom w:val="single" w:sz="4" w:space="1" w:color="auto"/>
          <w:right w:val="single" w:sz="4" w:space="4" w:color="auto"/>
        </w:pBdr>
        <w:tabs>
          <w:tab w:val="left" w:pos="1134"/>
        </w:tabs>
        <w:spacing w:before="0" w:after="0"/>
        <w:ind w:left="142" w:right="23"/>
        <w:rPr>
          <w:rFonts w:ascii="Arial Narrow" w:hAnsi="Arial Narrow" w:cs="Arial"/>
          <w:b/>
          <w:bCs/>
          <w:sz w:val="20"/>
          <w:u w:val="none"/>
        </w:rPr>
      </w:pPr>
      <w:r w:rsidRPr="00CD7B18">
        <w:rPr>
          <w:rFonts w:ascii="Arial Narrow" w:hAnsi="Arial Narrow" w:cs="Arial"/>
          <w:b/>
          <w:bCs/>
          <w:sz w:val="20"/>
          <w:u w:val="none"/>
        </w:rPr>
        <w:t xml:space="preserve">Article 4 : </w:t>
      </w:r>
      <w:r w:rsidR="00D1778C">
        <w:rPr>
          <w:rFonts w:ascii="Arial Narrow" w:hAnsi="Arial Narrow" w:cs="Arial"/>
          <w:b/>
          <w:bCs/>
          <w:sz w:val="20"/>
          <w:u w:val="none"/>
        </w:rPr>
        <w:t>D</w:t>
      </w:r>
      <w:r w:rsidRPr="00CD7B18">
        <w:rPr>
          <w:rFonts w:ascii="Arial Narrow" w:hAnsi="Arial Narrow" w:cs="Arial"/>
          <w:b/>
          <w:bCs/>
          <w:sz w:val="20"/>
          <w:u w:val="none"/>
        </w:rPr>
        <w:t xml:space="preserve">urée </w:t>
      </w:r>
      <w:r w:rsidR="0003704E" w:rsidRPr="00CD7B18">
        <w:rPr>
          <w:rFonts w:ascii="Arial Narrow" w:hAnsi="Arial Narrow" w:cs="Arial"/>
          <w:b/>
          <w:bCs/>
          <w:sz w:val="20"/>
          <w:u w:val="none"/>
        </w:rPr>
        <w:t xml:space="preserve">et délais d’exécution </w:t>
      </w:r>
      <w:r w:rsidR="00264A49" w:rsidRPr="00CD7B18">
        <w:rPr>
          <w:rFonts w:ascii="Arial Narrow" w:hAnsi="Arial Narrow" w:cs="Arial"/>
          <w:b/>
          <w:bCs/>
          <w:sz w:val="20"/>
          <w:u w:val="none"/>
        </w:rPr>
        <w:t>d</w:t>
      </w:r>
      <w:r w:rsidR="0003704E" w:rsidRPr="00CD7B18">
        <w:rPr>
          <w:rFonts w:ascii="Arial Narrow" w:hAnsi="Arial Narrow" w:cs="Arial"/>
          <w:b/>
          <w:bCs/>
          <w:sz w:val="20"/>
          <w:u w:val="none"/>
        </w:rPr>
        <w:t>u marché</w:t>
      </w:r>
    </w:p>
    <w:p w14:paraId="0874AC70" w14:textId="77777777" w:rsidR="00FF67B0" w:rsidRPr="00CD7B18" w:rsidRDefault="00FF67B0" w:rsidP="002C2914">
      <w:pPr>
        <w:widowControl w:val="0"/>
        <w:tabs>
          <w:tab w:val="left" w:pos="284"/>
        </w:tabs>
        <w:jc w:val="both"/>
        <w:outlineLvl w:val="1"/>
        <w:rPr>
          <w:rFonts w:ascii="Arial Narrow" w:hAnsi="Arial Narrow" w:cs="Arial"/>
          <w:bCs/>
        </w:rPr>
      </w:pPr>
    </w:p>
    <w:p w14:paraId="7F07EA99" w14:textId="77777777" w:rsidR="00433505" w:rsidRPr="00CD7B18" w:rsidRDefault="00433505" w:rsidP="002C2914">
      <w:pPr>
        <w:widowControl w:val="0"/>
        <w:tabs>
          <w:tab w:val="left" w:pos="284"/>
        </w:tabs>
        <w:spacing w:after="240"/>
        <w:jc w:val="both"/>
        <w:outlineLvl w:val="1"/>
        <w:rPr>
          <w:rFonts w:ascii="Arial Narrow" w:hAnsi="Arial Narrow" w:cs="Arial"/>
          <w:b w:val="0"/>
          <w:bCs/>
        </w:rPr>
      </w:pPr>
      <w:r w:rsidRPr="00CD7B18">
        <w:rPr>
          <w:rFonts w:ascii="Arial Narrow" w:hAnsi="Arial Narrow" w:cs="Arial"/>
        </w:rPr>
        <w:t xml:space="preserve">4.2 </w:t>
      </w:r>
      <w:r w:rsidRPr="00CD7B18">
        <w:rPr>
          <w:rFonts w:ascii="Arial Narrow" w:hAnsi="Arial Narrow" w:cs="Arial"/>
          <w:u w:val="single"/>
        </w:rPr>
        <w:t xml:space="preserve">Durée </w:t>
      </w:r>
      <w:r w:rsidR="00264A49" w:rsidRPr="00CD7B18">
        <w:rPr>
          <w:rFonts w:ascii="Arial Narrow" w:hAnsi="Arial Narrow" w:cs="Arial"/>
          <w:u w:val="single"/>
        </w:rPr>
        <w:t>d</w:t>
      </w:r>
      <w:r w:rsidR="006C1A27" w:rsidRPr="00CD7B18">
        <w:rPr>
          <w:rFonts w:ascii="Arial Narrow" w:hAnsi="Arial Narrow" w:cs="Arial"/>
          <w:u w:val="single"/>
        </w:rPr>
        <w:t>u marché</w:t>
      </w:r>
    </w:p>
    <w:p w14:paraId="537FD309" w14:textId="78383730" w:rsidR="00117A64" w:rsidRPr="00A02BC2" w:rsidRDefault="00A02BC2" w:rsidP="002C2914">
      <w:pPr>
        <w:widowControl w:val="0"/>
        <w:tabs>
          <w:tab w:val="left" w:pos="284"/>
        </w:tabs>
        <w:jc w:val="both"/>
        <w:outlineLvl w:val="1"/>
        <w:rPr>
          <w:rFonts w:ascii="Arial Narrow" w:hAnsi="Arial Narrow"/>
          <w:b w:val="0"/>
          <w:bCs/>
        </w:rPr>
      </w:pPr>
      <w:r>
        <w:rPr>
          <w:rFonts w:ascii="Arial Narrow" w:hAnsi="Arial Narrow"/>
          <w:b w:val="0"/>
          <w:bCs/>
        </w:rPr>
        <w:t>24 mois maximum</w:t>
      </w:r>
    </w:p>
    <w:p w14:paraId="35793992" w14:textId="77777777" w:rsidR="00D4150F" w:rsidRPr="00E9410B" w:rsidRDefault="00D4150F" w:rsidP="002C2914">
      <w:pPr>
        <w:widowControl w:val="0"/>
        <w:tabs>
          <w:tab w:val="left" w:pos="284"/>
        </w:tabs>
        <w:jc w:val="both"/>
        <w:outlineLvl w:val="1"/>
        <w:rPr>
          <w:rFonts w:ascii="Arial Narrow" w:hAnsi="Arial Narrow"/>
          <w:b w:val="0"/>
          <w:bCs/>
          <w:color w:val="FF0000"/>
        </w:rPr>
      </w:pPr>
    </w:p>
    <w:p w14:paraId="11548CBE" w14:textId="77777777" w:rsidR="00E32D20" w:rsidRPr="00CD7B18" w:rsidRDefault="00E32D20" w:rsidP="002C2914">
      <w:pPr>
        <w:widowControl w:val="0"/>
        <w:tabs>
          <w:tab w:val="left" w:pos="284"/>
        </w:tabs>
        <w:jc w:val="both"/>
        <w:outlineLvl w:val="1"/>
        <w:rPr>
          <w:rFonts w:ascii="Arial Narrow" w:hAnsi="Arial Narrow"/>
          <w:b w:val="0"/>
          <w:bCs/>
        </w:rPr>
      </w:pPr>
    </w:p>
    <w:p w14:paraId="0A93C25C" w14:textId="32620348" w:rsidR="00D4150F" w:rsidRPr="00CD7B18" w:rsidRDefault="00264A49" w:rsidP="002C2914">
      <w:pPr>
        <w:widowControl w:val="0"/>
        <w:tabs>
          <w:tab w:val="left" w:pos="284"/>
        </w:tabs>
        <w:spacing w:after="240"/>
        <w:jc w:val="both"/>
        <w:outlineLvl w:val="1"/>
        <w:rPr>
          <w:rFonts w:ascii="Arial Narrow" w:hAnsi="Arial Narrow" w:cs="Arial"/>
          <w:b w:val="0"/>
          <w:bCs/>
        </w:rPr>
      </w:pPr>
      <w:r w:rsidRPr="00CD7B18">
        <w:rPr>
          <w:rFonts w:ascii="Arial Narrow" w:hAnsi="Arial Narrow" w:cs="Arial"/>
        </w:rPr>
        <w:t xml:space="preserve">4.3 </w:t>
      </w:r>
      <w:r w:rsidRPr="00CD7B18">
        <w:rPr>
          <w:rFonts w:ascii="Arial Narrow" w:hAnsi="Arial Narrow" w:cs="Arial"/>
          <w:u w:val="single"/>
        </w:rPr>
        <w:t>Délai</w:t>
      </w:r>
      <w:r w:rsidR="00F42C90" w:rsidRPr="00CD7B18">
        <w:rPr>
          <w:rFonts w:ascii="Arial Narrow" w:hAnsi="Arial Narrow" w:cs="Arial"/>
          <w:u w:val="single"/>
        </w:rPr>
        <w:t>s</w:t>
      </w:r>
      <w:r w:rsidRPr="00CD7B18">
        <w:rPr>
          <w:rFonts w:ascii="Arial Narrow" w:hAnsi="Arial Narrow" w:cs="Arial"/>
          <w:u w:val="single"/>
        </w:rPr>
        <w:t xml:space="preserve"> d’exécution</w:t>
      </w:r>
    </w:p>
    <w:p w14:paraId="659619DA" w14:textId="29772A1B" w:rsidR="00CE029F" w:rsidRDefault="005169BB" w:rsidP="00CE029F">
      <w:pPr>
        <w:spacing w:after="240"/>
        <w:rPr>
          <w:rFonts w:ascii="Arial Narrow" w:hAnsi="Arial Narrow" w:cs="Arial"/>
          <w:b w:val="0"/>
          <w:bCs/>
        </w:rPr>
      </w:pPr>
      <w:bookmarkStart w:id="20" w:name="_Hlk488500801"/>
      <w:bookmarkStart w:id="21" w:name="_Toc98038916"/>
      <w:r w:rsidRPr="002C5A6A">
        <w:rPr>
          <w:rFonts w:ascii="Arial Narrow" w:hAnsi="Arial Narrow" w:cs="Arial"/>
          <w:b w:val="0"/>
          <w:bCs/>
        </w:rPr>
        <w:t>Lot 1 :</w:t>
      </w:r>
      <w:r w:rsidR="00E9410B">
        <w:rPr>
          <w:rFonts w:ascii="Arial Narrow" w:hAnsi="Arial Narrow" w:cs="Arial"/>
          <w:b w:val="0"/>
          <w:bCs/>
        </w:rPr>
        <w:t xml:space="preserve"> </w:t>
      </w:r>
      <w:r>
        <w:rPr>
          <w:rFonts w:ascii="Arial Narrow" w:hAnsi="Arial Narrow" w:cs="Arial"/>
          <w:b w:val="0"/>
          <w:bCs/>
        </w:rPr>
        <w:t xml:space="preserve"> Assainissement</w:t>
      </w:r>
      <w:r w:rsidR="00D4150F">
        <w:rPr>
          <w:rFonts w:ascii="Arial Narrow" w:hAnsi="Arial Narrow" w:cs="Arial"/>
          <w:b w:val="0"/>
          <w:bCs/>
        </w:rPr>
        <w:t> : 60 jours ouvrés par lot ou délai proposé par les candidats</w:t>
      </w:r>
    </w:p>
    <w:p w14:paraId="317B372E" w14:textId="54D82BB0" w:rsidR="005169BB" w:rsidRDefault="00E9410B" w:rsidP="005169BB">
      <w:pPr>
        <w:spacing w:after="240"/>
        <w:rPr>
          <w:rFonts w:ascii="Arial Narrow" w:hAnsi="Arial Narrow" w:cs="Arial"/>
          <w:b w:val="0"/>
          <w:bCs/>
        </w:rPr>
      </w:pPr>
      <w:r>
        <w:rPr>
          <w:rFonts w:ascii="Arial Narrow" w:hAnsi="Arial Narrow" w:cs="Arial"/>
          <w:b w:val="0"/>
          <w:bCs/>
        </w:rPr>
        <w:t xml:space="preserve">Lot </w:t>
      </w:r>
      <w:r w:rsidR="005B6357">
        <w:rPr>
          <w:rFonts w:ascii="Arial Narrow" w:hAnsi="Arial Narrow" w:cs="Arial"/>
          <w:b w:val="0"/>
          <w:bCs/>
        </w:rPr>
        <w:t>2</w:t>
      </w:r>
      <w:r w:rsidR="005169BB">
        <w:rPr>
          <w:rFonts w:ascii="Arial Narrow" w:hAnsi="Arial Narrow" w:cs="Arial"/>
          <w:b w:val="0"/>
          <w:bCs/>
        </w:rPr>
        <w:t> :  Voirie</w:t>
      </w:r>
      <w:r>
        <w:rPr>
          <w:rFonts w:ascii="Arial Narrow" w:hAnsi="Arial Narrow" w:cs="Arial"/>
          <w:b w:val="0"/>
          <w:bCs/>
        </w:rPr>
        <w:t xml:space="preserve"> et espaces verts : </w:t>
      </w:r>
      <w:bookmarkStart w:id="22" w:name="_Hlk488500856"/>
      <w:r>
        <w:rPr>
          <w:rFonts w:ascii="Arial Narrow" w:hAnsi="Arial Narrow" w:cs="Arial"/>
          <w:b w:val="0"/>
          <w:bCs/>
        </w:rPr>
        <w:t>60 jours ouvrés par lot ou délai proposé par les candidats</w:t>
      </w:r>
      <w:bookmarkEnd w:id="22"/>
    </w:p>
    <w:bookmarkEnd w:id="20"/>
    <w:p w14:paraId="4EAB1E52" w14:textId="3BB7B17D" w:rsidR="005B6357" w:rsidRDefault="005B6357" w:rsidP="005B6357">
      <w:pPr>
        <w:spacing w:after="240"/>
        <w:rPr>
          <w:rFonts w:ascii="Arial Narrow" w:hAnsi="Arial Narrow" w:cs="Arial"/>
          <w:b w:val="0"/>
          <w:bCs/>
        </w:rPr>
      </w:pPr>
      <w:r>
        <w:rPr>
          <w:rFonts w:ascii="Arial Narrow" w:hAnsi="Arial Narrow" w:cs="Arial"/>
          <w:b w:val="0"/>
          <w:bCs/>
        </w:rPr>
        <w:t>Lot 3</w:t>
      </w:r>
      <w:r w:rsidRPr="002C5A6A">
        <w:rPr>
          <w:rFonts w:ascii="Arial Narrow" w:hAnsi="Arial Narrow" w:cs="Arial"/>
          <w:b w:val="0"/>
          <w:bCs/>
        </w:rPr>
        <w:t> :</w:t>
      </w:r>
      <w:r>
        <w:rPr>
          <w:rFonts w:ascii="Arial Narrow" w:hAnsi="Arial Narrow" w:cs="Arial"/>
          <w:b w:val="0"/>
          <w:bCs/>
        </w:rPr>
        <w:t xml:space="preserve">  </w:t>
      </w:r>
      <w:r>
        <w:rPr>
          <w:rFonts w:ascii="Arial Narrow" w:hAnsi="Arial Narrow" w:cs="Arial"/>
          <w:b w:val="0"/>
          <w:bCs/>
        </w:rPr>
        <w:t>Contrôle d’</w:t>
      </w:r>
      <w:r>
        <w:rPr>
          <w:rFonts w:ascii="Arial Narrow" w:hAnsi="Arial Narrow" w:cs="Arial"/>
          <w:b w:val="0"/>
          <w:bCs/>
        </w:rPr>
        <w:t>Assainissement : 60 jours ouvrés par lot ou délai proposé par les candidats</w:t>
      </w:r>
    </w:p>
    <w:p w14:paraId="5FBE4DFA" w14:textId="77777777" w:rsidR="00D4150F" w:rsidRPr="00CD7B18" w:rsidRDefault="00D4150F" w:rsidP="00D4150F">
      <w:pPr>
        <w:widowControl w:val="0"/>
        <w:tabs>
          <w:tab w:val="left" w:pos="284"/>
        </w:tabs>
        <w:jc w:val="both"/>
        <w:outlineLvl w:val="1"/>
        <w:rPr>
          <w:rFonts w:ascii="Arial Narrow" w:hAnsi="Arial Narrow"/>
          <w:b w:val="0"/>
          <w:bCs/>
        </w:rPr>
      </w:pPr>
    </w:p>
    <w:p w14:paraId="22C2537A" w14:textId="7F05B952" w:rsidR="00D4150F" w:rsidRDefault="00D4150F" w:rsidP="00D4150F">
      <w:pPr>
        <w:widowControl w:val="0"/>
        <w:tabs>
          <w:tab w:val="left" w:pos="284"/>
        </w:tabs>
        <w:spacing w:after="240"/>
        <w:jc w:val="both"/>
        <w:outlineLvl w:val="1"/>
        <w:rPr>
          <w:rFonts w:ascii="Arial Narrow" w:hAnsi="Arial Narrow" w:cs="Arial"/>
          <w:u w:val="single"/>
        </w:rPr>
      </w:pPr>
      <w:r>
        <w:rPr>
          <w:rFonts w:ascii="Arial Narrow" w:hAnsi="Arial Narrow" w:cs="Arial"/>
        </w:rPr>
        <w:t>4.4</w:t>
      </w:r>
      <w:r w:rsidRPr="00CD7B18">
        <w:rPr>
          <w:rFonts w:ascii="Arial Narrow" w:hAnsi="Arial Narrow" w:cs="Arial"/>
        </w:rPr>
        <w:t xml:space="preserve"> </w:t>
      </w:r>
      <w:r>
        <w:rPr>
          <w:rFonts w:ascii="Arial Narrow" w:hAnsi="Arial Narrow" w:cs="Arial"/>
          <w:u w:val="single"/>
        </w:rPr>
        <w:t>Démarrage des travaux</w:t>
      </w:r>
    </w:p>
    <w:p w14:paraId="651B3ED4" w14:textId="44249AA3" w:rsidR="00D4150F" w:rsidRDefault="00D4150F" w:rsidP="00D4150F">
      <w:pPr>
        <w:spacing w:after="240"/>
        <w:rPr>
          <w:rFonts w:ascii="Arial Narrow" w:hAnsi="Arial Narrow" w:cs="Arial"/>
          <w:b w:val="0"/>
          <w:bCs/>
        </w:rPr>
      </w:pPr>
      <w:r w:rsidRPr="002C5A6A">
        <w:rPr>
          <w:rFonts w:ascii="Arial Narrow" w:hAnsi="Arial Narrow" w:cs="Arial"/>
          <w:b w:val="0"/>
          <w:bCs/>
        </w:rPr>
        <w:t>Lot 1 :</w:t>
      </w:r>
      <w:r>
        <w:rPr>
          <w:rFonts w:ascii="Arial Narrow" w:hAnsi="Arial Narrow" w:cs="Arial"/>
          <w:b w:val="0"/>
          <w:bCs/>
        </w:rPr>
        <w:t xml:space="preserve">  Assainissement : Courant du premier trimestre 2018.</w:t>
      </w:r>
    </w:p>
    <w:p w14:paraId="5E1FD347" w14:textId="35DF3F8F" w:rsidR="00D4150F" w:rsidRDefault="00D4150F" w:rsidP="00D4150F">
      <w:pPr>
        <w:spacing w:after="240"/>
        <w:rPr>
          <w:rFonts w:ascii="Arial Narrow" w:hAnsi="Arial Narrow" w:cs="Arial"/>
          <w:b w:val="0"/>
          <w:bCs/>
        </w:rPr>
      </w:pPr>
      <w:r>
        <w:rPr>
          <w:rFonts w:ascii="Arial Narrow" w:hAnsi="Arial Narrow" w:cs="Arial"/>
          <w:b w:val="0"/>
          <w:bCs/>
        </w:rPr>
        <w:t xml:space="preserve">Lot </w:t>
      </w:r>
      <w:r w:rsidR="005B6357">
        <w:rPr>
          <w:rFonts w:ascii="Arial Narrow" w:hAnsi="Arial Narrow" w:cs="Arial"/>
          <w:b w:val="0"/>
          <w:bCs/>
        </w:rPr>
        <w:t>2</w:t>
      </w:r>
      <w:r>
        <w:rPr>
          <w:rFonts w:ascii="Arial Narrow" w:hAnsi="Arial Narrow" w:cs="Arial"/>
          <w:b w:val="0"/>
          <w:bCs/>
        </w:rPr>
        <w:t> :  Voirie et espaces verts : Courant du deuxième semestre 2018</w:t>
      </w:r>
    </w:p>
    <w:p w14:paraId="2D13CC20" w14:textId="2B19E13F" w:rsidR="005B6357" w:rsidRDefault="005B6357" w:rsidP="005B6357">
      <w:pPr>
        <w:spacing w:after="240"/>
        <w:rPr>
          <w:rFonts w:ascii="Arial Narrow" w:hAnsi="Arial Narrow" w:cs="Arial"/>
          <w:b w:val="0"/>
          <w:bCs/>
        </w:rPr>
      </w:pPr>
      <w:r w:rsidRPr="002C5A6A">
        <w:rPr>
          <w:rFonts w:ascii="Arial Narrow" w:hAnsi="Arial Narrow" w:cs="Arial"/>
          <w:b w:val="0"/>
          <w:bCs/>
        </w:rPr>
        <w:t xml:space="preserve">Lot </w:t>
      </w:r>
      <w:r>
        <w:rPr>
          <w:rFonts w:ascii="Arial Narrow" w:hAnsi="Arial Narrow" w:cs="Arial"/>
          <w:b w:val="0"/>
          <w:bCs/>
        </w:rPr>
        <w:t>3</w:t>
      </w:r>
      <w:r w:rsidRPr="002C5A6A">
        <w:rPr>
          <w:rFonts w:ascii="Arial Narrow" w:hAnsi="Arial Narrow" w:cs="Arial"/>
          <w:b w:val="0"/>
          <w:bCs/>
        </w:rPr>
        <w:t> :</w:t>
      </w:r>
      <w:r>
        <w:rPr>
          <w:rFonts w:ascii="Arial Narrow" w:hAnsi="Arial Narrow" w:cs="Arial"/>
          <w:b w:val="0"/>
          <w:bCs/>
        </w:rPr>
        <w:t xml:space="preserve">  </w:t>
      </w:r>
      <w:r>
        <w:rPr>
          <w:rFonts w:ascii="Arial Narrow" w:hAnsi="Arial Narrow" w:cs="Arial"/>
          <w:b w:val="0"/>
          <w:bCs/>
        </w:rPr>
        <w:t>Contrôle d’</w:t>
      </w:r>
      <w:bookmarkStart w:id="23" w:name="_GoBack"/>
      <w:bookmarkEnd w:id="23"/>
      <w:r>
        <w:rPr>
          <w:rFonts w:ascii="Arial Narrow" w:hAnsi="Arial Narrow" w:cs="Arial"/>
          <w:b w:val="0"/>
          <w:bCs/>
        </w:rPr>
        <w:t>Assainissement : Courant du premier trimestre 2018.</w:t>
      </w:r>
    </w:p>
    <w:p w14:paraId="19A37807" w14:textId="14C5B2DB" w:rsidR="00D4150F" w:rsidRDefault="00D4150F" w:rsidP="00D4150F">
      <w:pPr>
        <w:widowControl w:val="0"/>
        <w:tabs>
          <w:tab w:val="left" w:pos="284"/>
        </w:tabs>
        <w:spacing w:after="240"/>
        <w:jc w:val="both"/>
        <w:outlineLvl w:val="1"/>
        <w:rPr>
          <w:rFonts w:ascii="Arial Narrow" w:hAnsi="Arial Narrow" w:cs="Arial"/>
          <w:u w:val="single"/>
        </w:rPr>
      </w:pPr>
    </w:p>
    <w:p w14:paraId="7F6B2930" w14:textId="77777777" w:rsidR="00D4150F" w:rsidRPr="00CD7B18" w:rsidRDefault="00D4150F" w:rsidP="00D4150F">
      <w:pPr>
        <w:widowControl w:val="0"/>
        <w:tabs>
          <w:tab w:val="left" w:pos="284"/>
        </w:tabs>
        <w:spacing w:after="240"/>
        <w:jc w:val="both"/>
        <w:outlineLvl w:val="1"/>
        <w:rPr>
          <w:rFonts w:ascii="Arial Narrow" w:hAnsi="Arial Narrow" w:cs="Arial"/>
          <w:b w:val="0"/>
          <w:bCs/>
        </w:rPr>
      </w:pPr>
    </w:p>
    <w:p w14:paraId="3B1C5738" w14:textId="77777777" w:rsidR="00D4150F" w:rsidRPr="005169BB" w:rsidRDefault="00D4150F" w:rsidP="005169BB">
      <w:pPr>
        <w:spacing w:after="240"/>
        <w:rPr>
          <w:rFonts w:ascii="Arial Narrow" w:hAnsi="Arial Narrow" w:cs="Arial"/>
          <w:b w:val="0"/>
          <w:bCs/>
        </w:rPr>
      </w:pPr>
    </w:p>
    <w:p w14:paraId="4A6AA63F" w14:textId="77777777" w:rsidR="00F5529D" w:rsidRPr="00CD7B18" w:rsidRDefault="00F8403E" w:rsidP="002C2914">
      <w:pPr>
        <w:pStyle w:val="Retraitcorpsdetexte"/>
        <w:pBdr>
          <w:top w:val="single" w:sz="4" w:space="1" w:color="auto"/>
          <w:left w:val="single" w:sz="4" w:space="0" w:color="auto"/>
          <w:bottom w:val="single" w:sz="4" w:space="1" w:color="auto"/>
          <w:right w:val="single" w:sz="4" w:space="4" w:color="auto"/>
        </w:pBdr>
        <w:spacing w:before="360" w:after="120" w:line="240" w:lineRule="auto"/>
        <w:ind w:right="23" w:firstLine="0"/>
        <w:rPr>
          <w:rFonts w:ascii="Arial Narrow" w:hAnsi="Arial Narrow" w:cs="Arial"/>
          <w:b/>
          <w:sz w:val="20"/>
        </w:rPr>
      </w:pPr>
      <w:r>
        <w:rPr>
          <w:rFonts w:ascii="Arial Narrow" w:hAnsi="Arial Narrow" w:cs="Arial"/>
          <w:b/>
          <w:sz w:val="20"/>
        </w:rPr>
        <w:br w:type="page"/>
      </w:r>
      <w:r w:rsidR="00F5529D" w:rsidRPr="00CD7B18">
        <w:rPr>
          <w:rFonts w:ascii="Arial Narrow" w:hAnsi="Arial Narrow" w:cs="Arial"/>
          <w:b/>
          <w:sz w:val="20"/>
        </w:rPr>
        <w:lastRenderedPageBreak/>
        <w:t>Article 5 </w:t>
      </w:r>
      <w:r w:rsidR="00667619" w:rsidRPr="00CD7B18">
        <w:rPr>
          <w:rFonts w:ascii="Arial Narrow" w:hAnsi="Arial Narrow" w:cs="Arial"/>
          <w:b/>
          <w:sz w:val="20"/>
        </w:rPr>
        <w:t>: Conditions de la consultation</w:t>
      </w:r>
    </w:p>
    <w:p w14:paraId="7878A7DC" w14:textId="77777777" w:rsidR="00726966" w:rsidRPr="00CD7B18" w:rsidRDefault="00726966" w:rsidP="002C2914">
      <w:pPr>
        <w:pStyle w:val="Retraitcorpsdetexte"/>
        <w:spacing w:before="240" w:after="120" w:line="240" w:lineRule="auto"/>
        <w:ind w:right="23" w:firstLine="0"/>
        <w:rPr>
          <w:rFonts w:ascii="Arial Narrow" w:hAnsi="Arial Narrow" w:cs="Arial"/>
          <w:b/>
          <w:bCs/>
          <w:sz w:val="20"/>
        </w:rPr>
      </w:pPr>
      <w:r w:rsidRPr="00CD7B18">
        <w:rPr>
          <w:rFonts w:ascii="Arial Narrow" w:hAnsi="Arial Narrow" w:cs="Arial"/>
          <w:b/>
          <w:bCs/>
          <w:sz w:val="20"/>
        </w:rPr>
        <w:t xml:space="preserve">5.1 </w:t>
      </w:r>
      <w:r w:rsidRPr="00CD7B18">
        <w:rPr>
          <w:rFonts w:ascii="Arial Narrow" w:hAnsi="Arial Narrow" w:cs="Arial"/>
          <w:b/>
          <w:bCs/>
          <w:sz w:val="20"/>
          <w:u w:val="single"/>
        </w:rPr>
        <w:t>Cadre règlementaire</w:t>
      </w:r>
    </w:p>
    <w:p w14:paraId="47CC8F1E" w14:textId="77777777" w:rsidR="00563EE1" w:rsidRPr="00CD7B18" w:rsidRDefault="00086A59" w:rsidP="002C2914">
      <w:pPr>
        <w:jc w:val="both"/>
        <w:rPr>
          <w:rFonts w:ascii="Arial Narrow" w:hAnsi="Arial Narrow" w:cs="Arial"/>
          <w:b w:val="0"/>
          <w:bCs/>
          <w:color w:val="000000"/>
        </w:rPr>
      </w:pPr>
      <w:r w:rsidRPr="00CD7B18">
        <w:rPr>
          <w:rFonts w:ascii="Arial Narrow" w:hAnsi="Arial Narrow" w:cs="Arial"/>
          <w:b w:val="0"/>
          <w:bCs/>
          <w:color w:val="000000"/>
        </w:rPr>
        <w:t>La consultation e</w:t>
      </w:r>
      <w:r w:rsidR="00177418" w:rsidRPr="00CD7B18">
        <w:rPr>
          <w:rFonts w:ascii="Arial Narrow" w:hAnsi="Arial Narrow" w:cs="Arial"/>
          <w:b w:val="0"/>
          <w:bCs/>
          <w:color w:val="000000"/>
        </w:rPr>
        <w:t xml:space="preserve">st établie </w:t>
      </w:r>
      <w:r w:rsidR="00563EE1" w:rsidRPr="00CD7B18">
        <w:rPr>
          <w:rFonts w:ascii="Arial Narrow" w:hAnsi="Arial Narrow" w:cs="Arial"/>
          <w:b w:val="0"/>
          <w:bCs/>
          <w:color w:val="000000"/>
        </w:rPr>
        <w:t>selon une procédure adaptée en application de</w:t>
      </w:r>
      <w:r w:rsidR="00896914" w:rsidRPr="00CD7B18">
        <w:rPr>
          <w:rFonts w:ascii="Arial Narrow" w:hAnsi="Arial Narrow" w:cs="Arial"/>
          <w:b w:val="0"/>
          <w:bCs/>
          <w:color w:val="000000"/>
        </w:rPr>
        <w:t>s</w:t>
      </w:r>
      <w:r w:rsidR="00563EE1" w:rsidRPr="00CD7B18">
        <w:rPr>
          <w:rFonts w:ascii="Arial Narrow" w:hAnsi="Arial Narrow" w:cs="Arial"/>
          <w:b w:val="0"/>
          <w:bCs/>
          <w:color w:val="000000"/>
        </w:rPr>
        <w:t xml:space="preserve"> article</w:t>
      </w:r>
      <w:r w:rsidR="00896914" w:rsidRPr="00CD7B18">
        <w:rPr>
          <w:rFonts w:ascii="Arial Narrow" w:hAnsi="Arial Narrow" w:cs="Arial"/>
          <w:b w:val="0"/>
          <w:bCs/>
          <w:color w:val="000000"/>
        </w:rPr>
        <w:t xml:space="preserve">s 38 et </w:t>
      </w:r>
      <w:r w:rsidR="00563EE1" w:rsidRPr="00CD7B18">
        <w:rPr>
          <w:rFonts w:ascii="Arial Narrow" w:hAnsi="Arial Narrow" w:cs="Arial"/>
          <w:b w:val="0"/>
          <w:bCs/>
          <w:color w:val="000000"/>
        </w:rPr>
        <w:t xml:space="preserve"> 42-2° de l’ordonnance n° 2015-899 du 23 juillet 2015 et de l’article 27 du décret n° 2016-360 du 25 mars 2016 relatifs aux marchés publics. </w:t>
      </w:r>
    </w:p>
    <w:p w14:paraId="0D9B56D5" w14:textId="77777777" w:rsidR="00563EE1" w:rsidRPr="00CD7B18" w:rsidRDefault="00563EE1" w:rsidP="002C2914">
      <w:pPr>
        <w:jc w:val="both"/>
        <w:rPr>
          <w:rFonts w:ascii="Arial Narrow" w:hAnsi="Arial Narrow" w:cs="Arial"/>
          <w:b w:val="0"/>
          <w:bCs/>
          <w:color w:val="000000"/>
        </w:rPr>
      </w:pPr>
    </w:p>
    <w:p w14:paraId="1B5ED032" w14:textId="77777777" w:rsidR="00726966" w:rsidRPr="00CD7B18" w:rsidRDefault="00130065" w:rsidP="002C2914">
      <w:pPr>
        <w:jc w:val="both"/>
        <w:rPr>
          <w:rFonts w:ascii="Arial Narrow" w:hAnsi="Arial Narrow" w:cs="Arial"/>
          <w:b w:val="0"/>
          <w:u w:val="single"/>
        </w:rPr>
      </w:pPr>
      <w:r w:rsidRPr="00CD7B18">
        <w:rPr>
          <w:rFonts w:ascii="Arial Narrow" w:hAnsi="Arial Narrow" w:cs="Arial"/>
          <w:b w:val="0"/>
          <w:u w:val="single"/>
        </w:rPr>
        <w:t>Nomenclature de l’union européenne</w:t>
      </w:r>
      <w:r w:rsidR="00726966" w:rsidRPr="00CD7B18">
        <w:rPr>
          <w:rFonts w:ascii="Arial Narrow" w:hAnsi="Arial Narrow" w:cs="Arial"/>
          <w:b w:val="0"/>
          <w:u w:val="single"/>
        </w:rPr>
        <w:t> :</w:t>
      </w:r>
    </w:p>
    <w:p w14:paraId="1F65C517" w14:textId="77777777" w:rsidR="00726966" w:rsidRPr="00CD7B18" w:rsidRDefault="00351043" w:rsidP="002C2914">
      <w:pPr>
        <w:autoSpaceDE w:val="0"/>
        <w:autoSpaceDN w:val="0"/>
        <w:adjustRightInd w:val="0"/>
        <w:ind w:left="1701"/>
        <w:rPr>
          <w:rFonts w:ascii="Arial Narrow" w:hAnsi="Arial Narrow" w:cs="Arial"/>
        </w:rPr>
      </w:pPr>
      <w:r w:rsidRPr="00CD7B18">
        <w:rPr>
          <w:rFonts w:ascii="Arial Narrow" w:hAnsi="Arial Narrow" w:cs="Arial"/>
        </w:rPr>
        <w:t xml:space="preserve">  </w:t>
      </w:r>
    </w:p>
    <w:p w14:paraId="1E46BC4E" w14:textId="77777777" w:rsidR="004E7DFC" w:rsidRPr="00CD7B18" w:rsidRDefault="004E7DFC" w:rsidP="002C2914">
      <w:pPr>
        <w:keepLines/>
        <w:tabs>
          <w:tab w:val="left" w:pos="567"/>
          <w:tab w:val="left" w:pos="851"/>
          <w:tab w:val="left" w:pos="1134"/>
        </w:tabs>
        <w:jc w:val="both"/>
        <w:rPr>
          <w:rFonts w:ascii="Arial Narrow" w:hAnsi="Arial Narrow" w:cs="Arial"/>
          <w:b w:val="0"/>
          <w:noProof/>
        </w:rPr>
      </w:pPr>
      <w:r w:rsidRPr="00CD7B18">
        <w:rPr>
          <w:rFonts w:ascii="Arial Narrow" w:hAnsi="Arial Narrow" w:cs="Arial"/>
          <w:b w:val="0"/>
          <w:noProof/>
        </w:rPr>
        <w:t>Les classifications principales et complémentaires conformes au vocabulaire commun des marchés européens (CPV) sont :</w:t>
      </w:r>
    </w:p>
    <w:p w14:paraId="1AB2B19D" w14:textId="77777777" w:rsidR="00FF1F2B" w:rsidRPr="00CD7B18" w:rsidRDefault="00FF1F2B" w:rsidP="002C2914">
      <w:pPr>
        <w:keepLines/>
        <w:tabs>
          <w:tab w:val="left" w:pos="567"/>
          <w:tab w:val="left" w:pos="851"/>
          <w:tab w:val="left" w:pos="1134"/>
        </w:tabs>
        <w:jc w:val="both"/>
        <w:rPr>
          <w:rFonts w:ascii="Arial Narrow" w:hAnsi="Arial Narrow" w:cs="Arial"/>
          <w:b w:val="0"/>
          <w:noProof/>
        </w:rPr>
      </w:pPr>
    </w:p>
    <w:p w14:paraId="54548D21" w14:textId="77777777" w:rsidR="004E7DFC" w:rsidRPr="00CD7B18" w:rsidRDefault="004E7DFC" w:rsidP="002C2914">
      <w:pPr>
        <w:keepLines/>
        <w:tabs>
          <w:tab w:val="left" w:pos="567"/>
          <w:tab w:val="left" w:pos="851"/>
          <w:tab w:val="left" w:pos="1134"/>
        </w:tabs>
        <w:ind w:left="284" w:firstLine="284"/>
        <w:jc w:val="both"/>
        <w:rPr>
          <w:rFonts w:ascii="Arial Narrow" w:hAnsi="Arial Narrow" w:cs="Arial"/>
          <w:b w:val="0"/>
          <w:noProof/>
        </w:rPr>
      </w:pPr>
    </w:p>
    <w:tbl>
      <w:tblPr>
        <w:tblW w:w="8114"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57"/>
        <w:gridCol w:w="5757"/>
      </w:tblGrid>
      <w:tr w:rsidR="004E7DFC" w:rsidRPr="00CD7B18" w14:paraId="5206B85E" w14:textId="77777777" w:rsidTr="00322611">
        <w:trPr>
          <w:cantSplit/>
          <w:tblHeader/>
          <w:jc w:val="center"/>
        </w:trPr>
        <w:tc>
          <w:tcPr>
            <w:tcW w:w="2357" w:type="dxa"/>
            <w:tcBorders>
              <w:top w:val="single" w:sz="6" w:space="0" w:color="000000"/>
              <w:bottom w:val="single" w:sz="4" w:space="0" w:color="auto"/>
            </w:tcBorders>
            <w:shd w:val="pct30" w:color="FFFFFF" w:fill="CCFFFF"/>
            <w:vAlign w:val="center"/>
          </w:tcPr>
          <w:p w14:paraId="4AB71490" w14:textId="77777777" w:rsidR="004E7DFC" w:rsidRPr="00CD7B18" w:rsidRDefault="004E7DFC" w:rsidP="002C2914">
            <w:pPr>
              <w:tabs>
                <w:tab w:val="right" w:pos="9792"/>
              </w:tabs>
              <w:jc w:val="center"/>
              <w:rPr>
                <w:rFonts w:ascii="Arial Narrow" w:hAnsi="Arial Narrow" w:cs="Arial"/>
                <w:b w:val="0"/>
                <w:i/>
              </w:rPr>
            </w:pPr>
          </w:p>
        </w:tc>
        <w:tc>
          <w:tcPr>
            <w:tcW w:w="5757" w:type="dxa"/>
            <w:tcBorders>
              <w:top w:val="single" w:sz="6" w:space="0" w:color="000000"/>
              <w:bottom w:val="single" w:sz="4" w:space="0" w:color="auto"/>
            </w:tcBorders>
            <w:shd w:val="pct30" w:color="FFFFFF" w:fill="CCFFFF"/>
            <w:vAlign w:val="center"/>
          </w:tcPr>
          <w:p w14:paraId="6C9CAF87" w14:textId="77777777" w:rsidR="004E7DFC" w:rsidRPr="00CD7B18" w:rsidRDefault="004E7DFC" w:rsidP="002C2914">
            <w:pPr>
              <w:tabs>
                <w:tab w:val="right" w:pos="9792"/>
              </w:tabs>
              <w:jc w:val="center"/>
              <w:rPr>
                <w:rFonts w:ascii="Arial Narrow" w:hAnsi="Arial Narrow" w:cs="Arial"/>
                <w:b w:val="0"/>
                <w:i/>
              </w:rPr>
            </w:pPr>
            <w:r w:rsidRPr="00CD7B18">
              <w:rPr>
                <w:rFonts w:ascii="Arial Narrow" w:hAnsi="Arial Narrow" w:cs="Arial"/>
                <w:b w:val="0"/>
                <w:i/>
              </w:rPr>
              <w:t>Codes CPV</w:t>
            </w:r>
          </w:p>
        </w:tc>
      </w:tr>
      <w:tr w:rsidR="004E7DFC" w:rsidRPr="00CD7B18" w14:paraId="5E986983" w14:textId="77777777" w:rsidTr="00322611">
        <w:trPr>
          <w:cantSplit/>
          <w:jc w:val="center"/>
        </w:trPr>
        <w:tc>
          <w:tcPr>
            <w:tcW w:w="2357" w:type="dxa"/>
            <w:tcBorders>
              <w:top w:val="single" w:sz="4" w:space="0" w:color="auto"/>
            </w:tcBorders>
            <w:vAlign w:val="center"/>
          </w:tcPr>
          <w:p w14:paraId="66DBBE65" w14:textId="77777777" w:rsidR="004E7DFC" w:rsidRPr="00CD7B18" w:rsidRDefault="004E7DFC" w:rsidP="002C2914">
            <w:pPr>
              <w:tabs>
                <w:tab w:val="right" w:pos="9792"/>
              </w:tabs>
              <w:jc w:val="center"/>
              <w:rPr>
                <w:rFonts w:ascii="Arial Narrow" w:hAnsi="Arial Narrow" w:cs="Arial"/>
                <w:b w:val="0"/>
              </w:rPr>
            </w:pPr>
            <w:r w:rsidRPr="00CD7B18">
              <w:rPr>
                <w:rFonts w:ascii="Arial Narrow" w:hAnsi="Arial Narrow" w:cs="Arial"/>
                <w:b w:val="0"/>
              </w:rPr>
              <w:t>Objet principal</w:t>
            </w:r>
          </w:p>
        </w:tc>
        <w:tc>
          <w:tcPr>
            <w:tcW w:w="5757" w:type="dxa"/>
            <w:tcBorders>
              <w:top w:val="single" w:sz="4" w:space="0" w:color="auto"/>
            </w:tcBorders>
            <w:shd w:val="clear" w:color="auto" w:fill="auto"/>
            <w:vAlign w:val="center"/>
          </w:tcPr>
          <w:p w14:paraId="6D2153DD" w14:textId="77777777" w:rsidR="004E7DFC" w:rsidRPr="00657931" w:rsidRDefault="00657931" w:rsidP="002C2914">
            <w:pPr>
              <w:tabs>
                <w:tab w:val="right" w:pos="9792"/>
              </w:tabs>
              <w:jc w:val="center"/>
              <w:rPr>
                <w:rFonts w:ascii="Arial Narrow" w:hAnsi="Arial Narrow" w:cs="Arial"/>
                <w:b w:val="0"/>
                <w:bCs/>
              </w:rPr>
            </w:pPr>
            <w:r w:rsidRPr="00657931">
              <w:rPr>
                <w:rFonts w:ascii="Arial Narrow" w:hAnsi="Arial Narrow" w:cs="Arial"/>
                <w:b w:val="0"/>
                <w:bCs/>
              </w:rPr>
              <w:t>Eau potable : 45232150</w:t>
            </w:r>
          </w:p>
          <w:p w14:paraId="36E77C28" w14:textId="77777777" w:rsidR="00657931" w:rsidRPr="00657931" w:rsidRDefault="00657931" w:rsidP="002C2914">
            <w:pPr>
              <w:tabs>
                <w:tab w:val="right" w:pos="9792"/>
              </w:tabs>
              <w:jc w:val="center"/>
              <w:rPr>
                <w:rFonts w:ascii="Arial Narrow" w:hAnsi="Arial Narrow" w:cs="Arial"/>
                <w:b w:val="0"/>
                <w:bCs/>
              </w:rPr>
            </w:pPr>
            <w:r w:rsidRPr="00657931">
              <w:rPr>
                <w:rFonts w:ascii="Arial Narrow" w:hAnsi="Arial Narrow" w:cs="Arial"/>
                <w:b w:val="0"/>
                <w:bCs/>
              </w:rPr>
              <w:t>Assainissement : 45232410-9</w:t>
            </w:r>
          </w:p>
          <w:p w14:paraId="17241723" w14:textId="7C36C30F" w:rsidR="00657931" w:rsidRPr="007A2D01" w:rsidRDefault="00657931" w:rsidP="002C2914">
            <w:pPr>
              <w:tabs>
                <w:tab w:val="right" w:pos="9792"/>
              </w:tabs>
              <w:jc w:val="center"/>
              <w:rPr>
                <w:rFonts w:ascii="Arial Narrow" w:hAnsi="Arial Narrow" w:cs="Arial"/>
                <w:b w:val="0"/>
                <w:bCs/>
                <w:highlight w:val="yellow"/>
              </w:rPr>
            </w:pPr>
            <w:r w:rsidRPr="00657931">
              <w:rPr>
                <w:rFonts w:ascii="Arial Narrow" w:hAnsi="Arial Narrow" w:cs="Arial"/>
                <w:b w:val="0"/>
                <w:bCs/>
              </w:rPr>
              <w:t>Travaux de constructions de routes</w:t>
            </w:r>
          </w:p>
        </w:tc>
      </w:tr>
      <w:tr w:rsidR="004E7DFC" w:rsidRPr="00CD7B18" w14:paraId="75867233" w14:textId="77777777" w:rsidTr="00322611">
        <w:trPr>
          <w:cantSplit/>
          <w:jc w:val="center"/>
        </w:trPr>
        <w:tc>
          <w:tcPr>
            <w:tcW w:w="2357" w:type="dxa"/>
            <w:vMerge w:val="restart"/>
            <w:tcBorders>
              <w:top w:val="single" w:sz="4" w:space="0" w:color="auto"/>
              <w:left w:val="single" w:sz="6" w:space="0" w:color="auto"/>
              <w:right w:val="single" w:sz="4" w:space="0" w:color="auto"/>
            </w:tcBorders>
            <w:vAlign w:val="center"/>
          </w:tcPr>
          <w:p w14:paraId="1814B197" w14:textId="77777777" w:rsidR="004E7DFC" w:rsidRPr="00CD7B18" w:rsidRDefault="004E7DFC" w:rsidP="002C2914">
            <w:pPr>
              <w:tabs>
                <w:tab w:val="right" w:pos="9792"/>
              </w:tabs>
              <w:jc w:val="center"/>
              <w:rPr>
                <w:rFonts w:ascii="Arial Narrow" w:hAnsi="Arial Narrow" w:cs="Arial"/>
                <w:b w:val="0"/>
                <w:bCs/>
              </w:rPr>
            </w:pPr>
            <w:r w:rsidRPr="00CD7B18">
              <w:rPr>
                <w:rFonts w:ascii="Arial Narrow" w:hAnsi="Arial Narrow" w:cs="Arial"/>
                <w:b w:val="0"/>
                <w:bCs/>
              </w:rPr>
              <w:t>Objet(s) supplémentaire(s)</w:t>
            </w:r>
          </w:p>
        </w:tc>
        <w:tc>
          <w:tcPr>
            <w:tcW w:w="5757" w:type="dxa"/>
            <w:tcBorders>
              <w:top w:val="single" w:sz="4" w:space="0" w:color="auto"/>
              <w:left w:val="single" w:sz="4" w:space="0" w:color="auto"/>
              <w:bottom w:val="single" w:sz="4" w:space="0" w:color="auto"/>
              <w:right w:val="single" w:sz="6" w:space="0" w:color="auto"/>
            </w:tcBorders>
            <w:shd w:val="clear" w:color="auto" w:fill="auto"/>
            <w:vAlign w:val="center"/>
          </w:tcPr>
          <w:p w14:paraId="6CEDB004" w14:textId="756BED1C" w:rsidR="004E7DFC" w:rsidRPr="00657931" w:rsidRDefault="00657931" w:rsidP="002C2914">
            <w:pPr>
              <w:tabs>
                <w:tab w:val="right" w:pos="9792"/>
              </w:tabs>
              <w:jc w:val="center"/>
              <w:rPr>
                <w:rFonts w:ascii="Arial Narrow" w:hAnsi="Arial Narrow" w:cs="Arial"/>
                <w:b w:val="0"/>
                <w:bCs/>
              </w:rPr>
            </w:pPr>
            <w:r w:rsidRPr="00657931">
              <w:rPr>
                <w:rFonts w:ascii="Arial Narrow" w:hAnsi="Arial Narrow" w:cs="Arial"/>
                <w:b w:val="0"/>
                <w:bCs/>
              </w:rPr>
              <w:t>Travaux de terrassement : 45112500-0</w:t>
            </w:r>
          </w:p>
        </w:tc>
      </w:tr>
      <w:tr w:rsidR="004E7DFC" w:rsidRPr="00CD7B18" w14:paraId="6712D011" w14:textId="77777777" w:rsidTr="00322611">
        <w:trPr>
          <w:cantSplit/>
          <w:jc w:val="center"/>
        </w:trPr>
        <w:tc>
          <w:tcPr>
            <w:tcW w:w="2357" w:type="dxa"/>
            <w:vMerge/>
            <w:tcBorders>
              <w:left w:val="single" w:sz="6" w:space="0" w:color="auto"/>
              <w:right w:val="single" w:sz="4" w:space="0" w:color="auto"/>
            </w:tcBorders>
            <w:vAlign w:val="center"/>
          </w:tcPr>
          <w:p w14:paraId="41D80C55" w14:textId="77777777" w:rsidR="004E7DFC" w:rsidRPr="00CD7B18" w:rsidDel="00BE1E7D" w:rsidRDefault="004E7DFC" w:rsidP="002C2914">
            <w:pPr>
              <w:tabs>
                <w:tab w:val="right" w:pos="9792"/>
              </w:tabs>
              <w:jc w:val="center"/>
              <w:rPr>
                <w:rFonts w:ascii="Arial Narrow" w:hAnsi="Arial Narrow" w:cs="Arial"/>
                <w:b w:val="0"/>
                <w:bCs/>
              </w:rPr>
            </w:pPr>
          </w:p>
        </w:tc>
        <w:tc>
          <w:tcPr>
            <w:tcW w:w="5757" w:type="dxa"/>
            <w:tcBorders>
              <w:top w:val="single" w:sz="4" w:space="0" w:color="auto"/>
              <w:left w:val="single" w:sz="4" w:space="0" w:color="auto"/>
              <w:bottom w:val="single" w:sz="4" w:space="0" w:color="auto"/>
              <w:right w:val="single" w:sz="6" w:space="0" w:color="auto"/>
            </w:tcBorders>
            <w:shd w:val="clear" w:color="auto" w:fill="auto"/>
            <w:vAlign w:val="center"/>
          </w:tcPr>
          <w:p w14:paraId="185DF1D2" w14:textId="154AE171" w:rsidR="004E7DFC" w:rsidRPr="00657931" w:rsidRDefault="00657931" w:rsidP="002C2914">
            <w:pPr>
              <w:tabs>
                <w:tab w:val="right" w:pos="9792"/>
              </w:tabs>
              <w:jc w:val="center"/>
              <w:rPr>
                <w:rFonts w:ascii="Arial Narrow" w:hAnsi="Arial Narrow" w:cs="Arial"/>
                <w:b w:val="0"/>
                <w:bCs/>
              </w:rPr>
            </w:pPr>
            <w:r w:rsidRPr="00657931">
              <w:rPr>
                <w:rFonts w:ascii="Arial Narrow" w:hAnsi="Arial Narrow" w:cs="Arial"/>
                <w:b w:val="0"/>
                <w:bCs/>
              </w:rPr>
              <w:t>Travaux de remblayage : 45112310-6</w:t>
            </w:r>
          </w:p>
        </w:tc>
      </w:tr>
      <w:tr w:rsidR="004E7DFC" w:rsidRPr="00CD7B18" w14:paraId="7525667C" w14:textId="77777777" w:rsidTr="00322611">
        <w:trPr>
          <w:cantSplit/>
          <w:jc w:val="center"/>
        </w:trPr>
        <w:tc>
          <w:tcPr>
            <w:tcW w:w="2357" w:type="dxa"/>
            <w:vMerge/>
            <w:tcBorders>
              <w:left w:val="single" w:sz="6" w:space="0" w:color="auto"/>
              <w:right w:val="single" w:sz="4" w:space="0" w:color="auto"/>
            </w:tcBorders>
            <w:vAlign w:val="center"/>
          </w:tcPr>
          <w:p w14:paraId="57C500A7" w14:textId="77777777" w:rsidR="004E7DFC" w:rsidRPr="00CD7B18" w:rsidRDefault="004E7DFC" w:rsidP="002C2914">
            <w:pPr>
              <w:tabs>
                <w:tab w:val="right" w:pos="9792"/>
              </w:tabs>
              <w:jc w:val="center"/>
              <w:rPr>
                <w:rFonts w:ascii="Arial Narrow" w:hAnsi="Arial Narrow" w:cs="Arial"/>
                <w:b w:val="0"/>
                <w:bCs/>
              </w:rPr>
            </w:pPr>
          </w:p>
        </w:tc>
        <w:tc>
          <w:tcPr>
            <w:tcW w:w="5757" w:type="dxa"/>
            <w:tcBorders>
              <w:top w:val="single" w:sz="4" w:space="0" w:color="auto"/>
              <w:left w:val="single" w:sz="4" w:space="0" w:color="auto"/>
              <w:bottom w:val="single" w:sz="4" w:space="0" w:color="auto"/>
              <w:right w:val="single" w:sz="6" w:space="0" w:color="auto"/>
            </w:tcBorders>
            <w:shd w:val="clear" w:color="auto" w:fill="auto"/>
            <w:vAlign w:val="center"/>
          </w:tcPr>
          <w:p w14:paraId="3BB6F6C3" w14:textId="5EFE8878" w:rsidR="00657931" w:rsidRPr="00657931" w:rsidRDefault="004E7DFC" w:rsidP="00E32D20">
            <w:pPr>
              <w:tabs>
                <w:tab w:val="right" w:pos="9792"/>
              </w:tabs>
              <w:jc w:val="center"/>
              <w:rPr>
                <w:rFonts w:ascii="Arial Narrow" w:hAnsi="Arial Narrow" w:cs="Arial"/>
                <w:b w:val="0"/>
                <w:bCs/>
              </w:rPr>
            </w:pPr>
            <w:r w:rsidRPr="00657931">
              <w:rPr>
                <w:rFonts w:ascii="Arial Narrow" w:hAnsi="Arial Narrow" w:cs="Arial"/>
                <w:b w:val="0"/>
                <w:bCs/>
              </w:rPr>
              <w:t xml:space="preserve">Travaux </w:t>
            </w:r>
            <w:r w:rsidR="00657931" w:rsidRPr="00657931">
              <w:rPr>
                <w:rFonts w:ascii="Arial Narrow" w:hAnsi="Arial Narrow" w:cs="Arial"/>
                <w:b w:val="0"/>
                <w:bCs/>
              </w:rPr>
              <w:t>de creusement de tranchée : 45112100-6</w:t>
            </w:r>
          </w:p>
        </w:tc>
      </w:tr>
    </w:tbl>
    <w:p w14:paraId="36D9A679" w14:textId="77777777" w:rsidR="00D97824" w:rsidRPr="00CD7B18" w:rsidRDefault="00D97824" w:rsidP="002C2914">
      <w:pPr>
        <w:widowControl w:val="0"/>
        <w:ind w:right="22"/>
        <w:jc w:val="both"/>
        <w:rPr>
          <w:rFonts w:ascii="Arial Narrow" w:hAnsi="Arial Narrow" w:cs="Arial"/>
          <w:b w:val="0"/>
          <w:u w:val="single"/>
        </w:rPr>
      </w:pPr>
    </w:p>
    <w:p w14:paraId="56D43A82" w14:textId="77777777" w:rsidR="00A832AD" w:rsidRPr="00CD7B18" w:rsidRDefault="00824731" w:rsidP="002C2914">
      <w:pPr>
        <w:widowControl w:val="0"/>
        <w:tabs>
          <w:tab w:val="left" w:pos="284"/>
        </w:tabs>
        <w:spacing w:before="240" w:after="240"/>
        <w:jc w:val="both"/>
        <w:outlineLvl w:val="1"/>
        <w:rPr>
          <w:rFonts w:ascii="Arial Narrow" w:hAnsi="Arial Narrow" w:cs="Arial"/>
          <w:u w:val="single"/>
        </w:rPr>
      </w:pPr>
      <w:r w:rsidRPr="00CD7B18">
        <w:rPr>
          <w:rFonts w:ascii="Arial Narrow" w:hAnsi="Arial Narrow" w:cs="Arial"/>
        </w:rPr>
        <w:t xml:space="preserve">5.2 </w:t>
      </w:r>
      <w:r w:rsidR="00020B66" w:rsidRPr="00CD7B18">
        <w:rPr>
          <w:rFonts w:ascii="Arial Narrow" w:hAnsi="Arial Narrow" w:cs="Arial"/>
          <w:u w:val="single"/>
        </w:rPr>
        <w:t>Procédure de négociation</w:t>
      </w:r>
    </w:p>
    <w:p w14:paraId="26D5832A" w14:textId="77777777" w:rsidR="00DF533A" w:rsidRPr="00CD7B18" w:rsidRDefault="00DF533A" w:rsidP="002C2914">
      <w:pPr>
        <w:widowControl w:val="0"/>
        <w:tabs>
          <w:tab w:val="left" w:pos="284"/>
        </w:tabs>
        <w:jc w:val="both"/>
        <w:outlineLvl w:val="1"/>
        <w:rPr>
          <w:rFonts w:ascii="Arial Narrow" w:hAnsi="Arial Narrow" w:cs="Arial"/>
          <w:b w:val="0"/>
        </w:rPr>
      </w:pPr>
      <w:r w:rsidRPr="00CD7B18">
        <w:rPr>
          <w:rFonts w:ascii="Arial Narrow" w:hAnsi="Arial Narrow" w:cs="Arial"/>
          <w:b w:val="0"/>
        </w:rPr>
        <w:t>Chaque opérateur économique souhaitant répondre à la présente consultation remet, avant la date et l’heure limites précisées en page de garde du présent règlement de la consultation, un dossier complet comprenant tous les documents cités à l’article 10 ci-après.</w:t>
      </w:r>
    </w:p>
    <w:p w14:paraId="6815B859" w14:textId="77777777" w:rsidR="00DF533A" w:rsidRPr="00CD7B18" w:rsidRDefault="00DF533A" w:rsidP="002C2914">
      <w:pPr>
        <w:widowControl w:val="0"/>
        <w:tabs>
          <w:tab w:val="left" w:pos="284"/>
        </w:tabs>
        <w:jc w:val="both"/>
        <w:outlineLvl w:val="1"/>
        <w:rPr>
          <w:rFonts w:ascii="Arial Narrow" w:hAnsi="Arial Narrow" w:cs="Arial"/>
          <w:b w:val="0"/>
        </w:rPr>
      </w:pPr>
    </w:p>
    <w:p w14:paraId="244E2339" w14:textId="4ABC8A8C" w:rsidR="00DF533A" w:rsidRPr="00CD7B18" w:rsidRDefault="00DF533A" w:rsidP="002C2914">
      <w:pPr>
        <w:widowControl w:val="0"/>
        <w:tabs>
          <w:tab w:val="left" w:pos="284"/>
        </w:tabs>
        <w:jc w:val="both"/>
        <w:outlineLvl w:val="1"/>
        <w:rPr>
          <w:rFonts w:ascii="Arial Narrow" w:hAnsi="Arial Narrow" w:cs="Arial"/>
          <w:b w:val="0"/>
        </w:rPr>
      </w:pPr>
      <w:r w:rsidRPr="00CD7B18">
        <w:rPr>
          <w:rFonts w:ascii="Arial Narrow" w:hAnsi="Arial Narrow" w:cs="Arial"/>
          <w:b w:val="0"/>
        </w:rPr>
        <w:t xml:space="preserve">Au regard des offres proposées, analysées sur la base des critères définis à l’article 13 du présent document, le </w:t>
      </w:r>
      <w:r w:rsidR="007A2D01">
        <w:rPr>
          <w:rFonts w:ascii="Arial Narrow" w:hAnsi="Arial Narrow" w:cs="Arial"/>
          <w:b w:val="0"/>
        </w:rPr>
        <w:t>pouvoir adjudicateur</w:t>
      </w:r>
      <w:r w:rsidRPr="00CD7B18">
        <w:rPr>
          <w:rFonts w:ascii="Arial Narrow" w:hAnsi="Arial Narrow" w:cs="Arial"/>
          <w:b w:val="0"/>
        </w:rPr>
        <w:t xml:space="preserve"> pourra inviter un nombre limité de candidats à participer à des négociations. Sous réserve d’un nombre suffisant, ce nombre de candidats est fixé à trois</w:t>
      </w:r>
      <w:r w:rsidR="007A2D01">
        <w:rPr>
          <w:rFonts w:ascii="Arial Narrow" w:hAnsi="Arial Narrow" w:cs="Arial"/>
          <w:b w:val="0"/>
        </w:rPr>
        <w:t xml:space="preserve"> par lot </w:t>
      </w:r>
      <w:r w:rsidR="00F65260">
        <w:rPr>
          <w:rFonts w:ascii="Arial Narrow" w:hAnsi="Arial Narrow" w:cs="Arial"/>
          <w:b w:val="0"/>
        </w:rPr>
        <w:t>(</w:t>
      </w:r>
      <w:r w:rsidR="007A2D01">
        <w:rPr>
          <w:rFonts w:ascii="Arial Narrow" w:hAnsi="Arial Narrow" w:cs="Arial"/>
          <w:b w:val="0"/>
        </w:rPr>
        <w:t>s’il y a lieu</w:t>
      </w:r>
      <w:r w:rsidR="00F65260">
        <w:rPr>
          <w:rFonts w:ascii="Arial Narrow" w:hAnsi="Arial Narrow" w:cs="Arial"/>
          <w:b w:val="0"/>
        </w:rPr>
        <w:t>)</w:t>
      </w:r>
      <w:r w:rsidRPr="00CD7B18">
        <w:rPr>
          <w:rFonts w:ascii="Arial Narrow" w:hAnsi="Arial Narrow" w:cs="Arial"/>
          <w:b w:val="0"/>
        </w:rPr>
        <w:t>.</w:t>
      </w:r>
    </w:p>
    <w:p w14:paraId="64AA02F8" w14:textId="77777777" w:rsidR="00DF533A" w:rsidRPr="00CD7B18" w:rsidRDefault="00DF533A" w:rsidP="002C2914">
      <w:pPr>
        <w:widowControl w:val="0"/>
        <w:tabs>
          <w:tab w:val="left" w:pos="284"/>
        </w:tabs>
        <w:jc w:val="both"/>
        <w:outlineLvl w:val="1"/>
        <w:rPr>
          <w:rFonts w:ascii="Arial Narrow" w:hAnsi="Arial Narrow" w:cs="Arial"/>
          <w:b w:val="0"/>
        </w:rPr>
      </w:pPr>
    </w:p>
    <w:p w14:paraId="6940C5F3" w14:textId="77777777" w:rsidR="00DF533A" w:rsidRPr="00CD7B18" w:rsidRDefault="00DF533A" w:rsidP="002C2914">
      <w:pPr>
        <w:widowControl w:val="0"/>
        <w:tabs>
          <w:tab w:val="left" w:pos="284"/>
        </w:tabs>
        <w:jc w:val="both"/>
        <w:outlineLvl w:val="1"/>
        <w:rPr>
          <w:rFonts w:ascii="Arial Narrow" w:hAnsi="Arial Narrow" w:cs="Arial"/>
          <w:b w:val="0"/>
        </w:rPr>
      </w:pPr>
      <w:r w:rsidRPr="00CD7B18">
        <w:rPr>
          <w:rFonts w:ascii="Arial Narrow" w:hAnsi="Arial Narrow" w:cs="Arial"/>
          <w:b w:val="0"/>
        </w:rPr>
        <w:t xml:space="preserve">Le cas échéant, ces négociations seront menées, selon l’ampleur des marges de négociations : </w:t>
      </w:r>
    </w:p>
    <w:p w14:paraId="74F6DDA8" w14:textId="77777777" w:rsidR="00DF533A" w:rsidRPr="00CD7B18" w:rsidRDefault="00DF533A" w:rsidP="002C2914">
      <w:pPr>
        <w:widowControl w:val="0"/>
        <w:tabs>
          <w:tab w:val="left" w:pos="284"/>
        </w:tabs>
        <w:jc w:val="both"/>
        <w:outlineLvl w:val="1"/>
        <w:rPr>
          <w:rFonts w:ascii="Arial Narrow" w:hAnsi="Arial Narrow" w:cs="Arial"/>
          <w:b w:val="0"/>
        </w:rPr>
      </w:pPr>
    </w:p>
    <w:p w14:paraId="3DA262D4" w14:textId="77777777" w:rsidR="00DF533A" w:rsidRPr="00CD7B18" w:rsidRDefault="00DF533A" w:rsidP="00E0681E">
      <w:pPr>
        <w:widowControl w:val="0"/>
        <w:numPr>
          <w:ilvl w:val="0"/>
          <w:numId w:val="18"/>
        </w:numPr>
        <w:tabs>
          <w:tab w:val="left" w:pos="284"/>
        </w:tabs>
        <w:jc w:val="both"/>
        <w:outlineLvl w:val="1"/>
        <w:rPr>
          <w:rFonts w:ascii="Arial Narrow" w:hAnsi="Arial Narrow" w:cs="Arial"/>
          <w:b w:val="0"/>
        </w:rPr>
      </w:pPr>
      <w:r w:rsidRPr="00CD7B18">
        <w:rPr>
          <w:rFonts w:ascii="Arial Narrow" w:hAnsi="Arial Narrow" w:cs="Arial"/>
          <w:b w:val="0"/>
        </w:rPr>
        <w:t>Soit sous forme d’échange de courriers</w:t>
      </w:r>
    </w:p>
    <w:p w14:paraId="19B62EF7" w14:textId="77777777" w:rsidR="00DF533A" w:rsidRPr="00CD7B18" w:rsidRDefault="00DF533A" w:rsidP="00E0681E">
      <w:pPr>
        <w:widowControl w:val="0"/>
        <w:numPr>
          <w:ilvl w:val="0"/>
          <w:numId w:val="18"/>
        </w:numPr>
        <w:tabs>
          <w:tab w:val="left" w:pos="284"/>
        </w:tabs>
        <w:jc w:val="both"/>
        <w:outlineLvl w:val="1"/>
        <w:rPr>
          <w:rFonts w:ascii="Arial Narrow" w:hAnsi="Arial Narrow" w:cs="Arial"/>
          <w:b w:val="0"/>
        </w:rPr>
      </w:pPr>
      <w:r w:rsidRPr="00CD7B18">
        <w:rPr>
          <w:rFonts w:ascii="Arial Narrow" w:hAnsi="Arial Narrow" w:cs="Arial"/>
          <w:b w:val="0"/>
        </w:rPr>
        <w:t>Soit sous forme de réunion de discussions</w:t>
      </w:r>
    </w:p>
    <w:p w14:paraId="7D348C4C" w14:textId="77777777" w:rsidR="00DF533A" w:rsidRPr="00CD7B18" w:rsidRDefault="00DF533A" w:rsidP="002C2914">
      <w:pPr>
        <w:widowControl w:val="0"/>
        <w:tabs>
          <w:tab w:val="left" w:pos="284"/>
        </w:tabs>
        <w:jc w:val="both"/>
        <w:outlineLvl w:val="1"/>
        <w:rPr>
          <w:rFonts w:ascii="Arial Narrow" w:hAnsi="Arial Narrow" w:cs="Arial"/>
          <w:b w:val="0"/>
        </w:rPr>
      </w:pPr>
    </w:p>
    <w:p w14:paraId="63F74641" w14:textId="5C371CFE" w:rsidR="00DF533A" w:rsidRPr="00CD7B18" w:rsidRDefault="00DF533A" w:rsidP="002C2914">
      <w:pPr>
        <w:widowControl w:val="0"/>
        <w:tabs>
          <w:tab w:val="left" w:pos="284"/>
        </w:tabs>
        <w:jc w:val="both"/>
        <w:outlineLvl w:val="1"/>
        <w:rPr>
          <w:rFonts w:ascii="Arial Narrow" w:hAnsi="Arial Narrow" w:cs="Arial"/>
          <w:b w:val="0"/>
        </w:rPr>
      </w:pPr>
      <w:r w:rsidRPr="00CE13DA">
        <w:rPr>
          <w:rFonts w:ascii="Arial Narrow" w:hAnsi="Arial Narrow" w:cs="Arial"/>
          <w:b w:val="0"/>
        </w:rPr>
        <w:t>A titre d’information, les négociations</w:t>
      </w:r>
      <w:r w:rsidR="006220EF">
        <w:rPr>
          <w:rFonts w:ascii="Arial Narrow" w:hAnsi="Arial Narrow" w:cs="Arial"/>
          <w:b w:val="0"/>
        </w:rPr>
        <w:t>, possible avec les 3 entreprises considérées mieux disantes par lot après analyse.</w:t>
      </w:r>
    </w:p>
    <w:p w14:paraId="204F1531" w14:textId="77777777" w:rsidR="00DF533A" w:rsidRPr="00CD7B18" w:rsidRDefault="00DF533A" w:rsidP="002C2914">
      <w:pPr>
        <w:widowControl w:val="0"/>
        <w:tabs>
          <w:tab w:val="left" w:pos="284"/>
        </w:tabs>
        <w:jc w:val="both"/>
        <w:outlineLvl w:val="1"/>
        <w:rPr>
          <w:rFonts w:ascii="Arial Narrow" w:hAnsi="Arial Narrow" w:cs="Arial"/>
          <w:b w:val="0"/>
        </w:rPr>
      </w:pPr>
    </w:p>
    <w:p w14:paraId="14ECA9A8" w14:textId="77777777" w:rsidR="00DF533A" w:rsidRPr="00CD7B18" w:rsidRDefault="00DF533A" w:rsidP="002C2914">
      <w:pPr>
        <w:widowControl w:val="0"/>
        <w:tabs>
          <w:tab w:val="left" w:pos="284"/>
        </w:tabs>
        <w:jc w:val="both"/>
        <w:outlineLvl w:val="1"/>
        <w:rPr>
          <w:rFonts w:ascii="Arial Narrow" w:hAnsi="Arial Narrow" w:cs="Arial"/>
          <w:b w:val="0"/>
        </w:rPr>
      </w:pPr>
      <w:r w:rsidRPr="00CD7B18">
        <w:rPr>
          <w:rFonts w:ascii="Arial Narrow" w:hAnsi="Arial Narrow" w:cs="Arial"/>
          <w:b w:val="0"/>
        </w:rPr>
        <w:t xml:space="preserve">Chaque candidat invité aux discussions sera entendu individuellement. </w:t>
      </w:r>
    </w:p>
    <w:p w14:paraId="563555FD" w14:textId="77777777" w:rsidR="00DF533A" w:rsidRPr="00CD7B18" w:rsidRDefault="00DF533A" w:rsidP="002C2914">
      <w:pPr>
        <w:widowControl w:val="0"/>
        <w:tabs>
          <w:tab w:val="left" w:pos="284"/>
        </w:tabs>
        <w:jc w:val="both"/>
        <w:outlineLvl w:val="1"/>
        <w:rPr>
          <w:rFonts w:ascii="Arial Narrow" w:hAnsi="Arial Narrow" w:cs="Arial"/>
          <w:b w:val="0"/>
        </w:rPr>
      </w:pPr>
    </w:p>
    <w:p w14:paraId="5730C172" w14:textId="77777777" w:rsidR="00DF533A" w:rsidRPr="00CD7B18" w:rsidRDefault="00DF533A" w:rsidP="002C2914">
      <w:pPr>
        <w:widowControl w:val="0"/>
        <w:tabs>
          <w:tab w:val="left" w:pos="284"/>
        </w:tabs>
        <w:jc w:val="both"/>
        <w:outlineLvl w:val="1"/>
        <w:rPr>
          <w:rFonts w:ascii="Arial Narrow" w:hAnsi="Arial Narrow" w:cs="Arial"/>
          <w:b w:val="0"/>
        </w:rPr>
      </w:pPr>
      <w:r w:rsidRPr="00CD7B18">
        <w:rPr>
          <w:rFonts w:ascii="Arial Narrow" w:hAnsi="Arial Narrow" w:cs="Arial"/>
          <w:b w:val="0"/>
        </w:rPr>
        <w:t>Les négociations pourront alors porter sur l’ensemble des éléments de l’offre et auront pour objet de parfaire l’appréciation qui aura été portée sur les dossiers.</w:t>
      </w:r>
    </w:p>
    <w:p w14:paraId="047A19E5" w14:textId="77777777" w:rsidR="00DF533A" w:rsidRPr="00CD7B18" w:rsidRDefault="00DF533A" w:rsidP="002C2914">
      <w:pPr>
        <w:widowControl w:val="0"/>
        <w:tabs>
          <w:tab w:val="left" w:pos="284"/>
        </w:tabs>
        <w:jc w:val="both"/>
        <w:outlineLvl w:val="1"/>
        <w:rPr>
          <w:rFonts w:ascii="Arial Narrow" w:hAnsi="Arial Narrow" w:cs="Arial"/>
          <w:b w:val="0"/>
        </w:rPr>
      </w:pPr>
    </w:p>
    <w:p w14:paraId="5B4013BF" w14:textId="77777777" w:rsidR="00DF533A" w:rsidRPr="00CD7B18" w:rsidRDefault="00DF533A" w:rsidP="002C2914">
      <w:pPr>
        <w:widowControl w:val="0"/>
        <w:tabs>
          <w:tab w:val="left" w:pos="284"/>
        </w:tabs>
        <w:jc w:val="both"/>
        <w:outlineLvl w:val="1"/>
        <w:rPr>
          <w:rFonts w:ascii="Arial Narrow" w:hAnsi="Arial Narrow" w:cs="Arial"/>
          <w:b w:val="0"/>
        </w:rPr>
      </w:pPr>
      <w:r w:rsidRPr="00CD7B18">
        <w:rPr>
          <w:rFonts w:ascii="Arial Narrow" w:hAnsi="Arial Narrow" w:cs="Arial"/>
          <w:b w:val="0"/>
        </w:rPr>
        <w:t xml:space="preserve">Les candidats seront invités par courrier avec accusé de réception, par télécopie ou par courriel à compléter ou à modifier leur offre. </w:t>
      </w:r>
    </w:p>
    <w:p w14:paraId="44427102" w14:textId="77777777" w:rsidR="00DF533A" w:rsidRPr="00CD7B18" w:rsidRDefault="00DF533A" w:rsidP="002C2914">
      <w:pPr>
        <w:widowControl w:val="0"/>
        <w:tabs>
          <w:tab w:val="left" w:pos="284"/>
        </w:tabs>
        <w:jc w:val="both"/>
        <w:outlineLvl w:val="1"/>
        <w:rPr>
          <w:rFonts w:ascii="Arial Narrow" w:hAnsi="Arial Narrow" w:cs="Arial"/>
          <w:b w:val="0"/>
        </w:rPr>
      </w:pPr>
    </w:p>
    <w:p w14:paraId="43F645C6" w14:textId="77777777" w:rsidR="00DF533A" w:rsidRPr="00CD7B18" w:rsidRDefault="00DF533A" w:rsidP="002C2914">
      <w:pPr>
        <w:widowControl w:val="0"/>
        <w:tabs>
          <w:tab w:val="left" w:pos="284"/>
        </w:tabs>
        <w:jc w:val="both"/>
        <w:outlineLvl w:val="1"/>
        <w:rPr>
          <w:rFonts w:ascii="Arial Narrow" w:hAnsi="Arial Narrow" w:cs="Arial"/>
          <w:b w:val="0"/>
        </w:rPr>
      </w:pPr>
      <w:r w:rsidRPr="00CD7B18">
        <w:rPr>
          <w:rFonts w:ascii="Arial Narrow" w:hAnsi="Arial Narrow" w:cs="Arial"/>
          <w:b w:val="0"/>
        </w:rPr>
        <w:t>Les modalités ainsi que le délai accordé aux candidats pour la remise des éléments relatifs aux compléments et/ou modifications seront précisés dans l’invitation.</w:t>
      </w:r>
    </w:p>
    <w:p w14:paraId="59DF93EC" w14:textId="77777777" w:rsidR="00DF533A" w:rsidRPr="00CD7B18" w:rsidRDefault="00DF533A" w:rsidP="002C2914">
      <w:pPr>
        <w:widowControl w:val="0"/>
        <w:tabs>
          <w:tab w:val="left" w:pos="284"/>
        </w:tabs>
        <w:jc w:val="both"/>
        <w:outlineLvl w:val="1"/>
        <w:rPr>
          <w:rFonts w:ascii="Arial Narrow" w:hAnsi="Arial Narrow" w:cs="Arial"/>
          <w:b w:val="0"/>
        </w:rPr>
      </w:pPr>
    </w:p>
    <w:p w14:paraId="713A9A26" w14:textId="77777777" w:rsidR="00DF533A" w:rsidRPr="00CD7B18" w:rsidRDefault="00DF533A" w:rsidP="002C2914">
      <w:pPr>
        <w:widowControl w:val="0"/>
        <w:tabs>
          <w:tab w:val="left" w:pos="284"/>
        </w:tabs>
        <w:jc w:val="both"/>
        <w:outlineLvl w:val="1"/>
        <w:rPr>
          <w:rFonts w:ascii="Arial Narrow" w:hAnsi="Arial Narrow" w:cs="Arial"/>
          <w:b w:val="0"/>
        </w:rPr>
      </w:pPr>
      <w:r w:rsidRPr="00CD7B18">
        <w:rPr>
          <w:rFonts w:ascii="Arial Narrow" w:hAnsi="Arial Narrow" w:cs="Arial"/>
          <w:b w:val="0"/>
        </w:rPr>
        <w:t>Le délai de validité des offres indiqué à l’article 12 du présent document court à compter de la date limite fixée pour la remises des éléments issus de la négociation.</w:t>
      </w:r>
    </w:p>
    <w:p w14:paraId="7038A6B4" w14:textId="77777777" w:rsidR="00DF533A" w:rsidRPr="00CD7B18" w:rsidRDefault="00DF533A" w:rsidP="002C2914">
      <w:pPr>
        <w:widowControl w:val="0"/>
        <w:tabs>
          <w:tab w:val="left" w:pos="284"/>
        </w:tabs>
        <w:jc w:val="both"/>
        <w:outlineLvl w:val="1"/>
        <w:rPr>
          <w:rFonts w:ascii="Arial Narrow" w:hAnsi="Arial Narrow" w:cs="Arial"/>
          <w:b w:val="0"/>
        </w:rPr>
      </w:pPr>
    </w:p>
    <w:p w14:paraId="48602DD1" w14:textId="77777777" w:rsidR="00DF533A" w:rsidRPr="00CD7B18" w:rsidRDefault="00DF533A" w:rsidP="002C2914">
      <w:pPr>
        <w:widowControl w:val="0"/>
        <w:tabs>
          <w:tab w:val="left" w:pos="284"/>
        </w:tabs>
        <w:jc w:val="both"/>
        <w:outlineLvl w:val="1"/>
        <w:rPr>
          <w:rFonts w:ascii="Arial Narrow" w:hAnsi="Arial Narrow" w:cs="Arial"/>
          <w:b w:val="0"/>
        </w:rPr>
      </w:pPr>
      <w:r w:rsidRPr="00CD7B18">
        <w:rPr>
          <w:rFonts w:ascii="Arial Narrow" w:hAnsi="Arial Narrow" w:cs="Arial"/>
          <w:b w:val="0"/>
        </w:rPr>
        <w:t>Le cas échéant, la procédure de négociation pourra se dérouler en phases successives.</w:t>
      </w:r>
    </w:p>
    <w:p w14:paraId="2CCA9075" w14:textId="77777777" w:rsidR="00DF533A" w:rsidRPr="00CD7B18" w:rsidRDefault="00DF533A" w:rsidP="002C2914">
      <w:pPr>
        <w:widowControl w:val="0"/>
        <w:tabs>
          <w:tab w:val="left" w:pos="284"/>
        </w:tabs>
        <w:jc w:val="both"/>
        <w:outlineLvl w:val="1"/>
        <w:rPr>
          <w:rFonts w:ascii="Arial Narrow" w:hAnsi="Arial Narrow" w:cs="Arial"/>
          <w:b w:val="0"/>
        </w:rPr>
      </w:pPr>
    </w:p>
    <w:p w14:paraId="721490B3" w14:textId="77777777" w:rsidR="00DF533A" w:rsidRPr="00CD7B18" w:rsidRDefault="00DF533A" w:rsidP="002C2914">
      <w:pPr>
        <w:widowControl w:val="0"/>
        <w:tabs>
          <w:tab w:val="left" w:pos="284"/>
        </w:tabs>
        <w:jc w:val="both"/>
        <w:outlineLvl w:val="1"/>
        <w:rPr>
          <w:rFonts w:ascii="Arial Narrow" w:hAnsi="Arial Narrow" w:cs="Arial"/>
          <w:b w:val="0"/>
        </w:rPr>
      </w:pPr>
      <w:r w:rsidRPr="00CD7B18">
        <w:rPr>
          <w:rFonts w:ascii="Arial Narrow" w:hAnsi="Arial Narrow" w:cs="Arial"/>
          <w:b w:val="0"/>
        </w:rPr>
        <w:t>In fine, l’offre économiquement la plus avantageuse, sera alors retenue au vu des critères de sélection visés à l’article 13 ci-après.</w:t>
      </w:r>
    </w:p>
    <w:p w14:paraId="1A0005B6" w14:textId="77777777" w:rsidR="00DF533A" w:rsidRPr="00CD7B18" w:rsidRDefault="00DF533A" w:rsidP="002C2914">
      <w:pPr>
        <w:widowControl w:val="0"/>
        <w:tabs>
          <w:tab w:val="left" w:pos="284"/>
        </w:tabs>
        <w:jc w:val="both"/>
        <w:outlineLvl w:val="1"/>
        <w:rPr>
          <w:rFonts w:ascii="Arial Narrow" w:hAnsi="Arial Narrow" w:cs="Arial"/>
          <w:b w:val="0"/>
        </w:rPr>
      </w:pPr>
    </w:p>
    <w:p w14:paraId="0DE7D323" w14:textId="77777777" w:rsidR="00DF533A" w:rsidRPr="00CD7B18" w:rsidRDefault="00DF533A" w:rsidP="002C2914">
      <w:pPr>
        <w:widowControl w:val="0"/>
        <w:tabs>
          <w:tab w:val="left" w:pos="284"/>
        </w:tabs>
        <w:jc w:val="both"/>
        <w:outlineLvl w:val="1"/>
        <w:rPr>
          <w:rFonts w:ascii="Arial Narrow" w:hAnsi="Arial Narrow" w:cs="Arial"/>
          <w:b w:val="0"/>
        </w:rPr>
      </w:pPr>
      <w:r w:rsidRPr="00CD7B18">
        <w:rPr>
          <w:rFonts w:ascii="Arial Narrow" w:hAnsi="Arial Narrow" w:cs="Arial"/>
          <w:b w:val="0"/>
        </w:rPr>
        <w:t>Le pouvoir adjudicateur se réserve la possibilité d’attribuer le marché sur la base des offres initiales sans négociation.</w:t>
      </w:r>
    </w:p>
    <w:p w14:paraId="119BAC27" w14:textId="77777777" w:rsidR="00A832AD" w:rsidRPr="00CD7B18" w:rsidRDefault="00A832AD" w:rsidP="002C2914">
      <w:pPr>
        <w:widowControl w:val="0"/>
        <w:tabs>
          <w:tab w:val="left" w:pos="284"/>
        </w:tabs>
        <w:jc w:val="both"/>
        <w:outlineLvl w:val="1"/>
        <w:rPr>
          <w:rFonts w:ascii="Arial Narrow" w:hAnsi="Arial Narrow" w:cs="Arial"/>
          <w:b w:val="0"/>
        </w:rPr>
      </w:pPr>
    </w:p>
    <w:p w14:paraId="1C27FDC1" w14:textId="77777777" w:rsidR="00824731" w:rsidRPr="00CD7B18" w:rsidRDefault="00824731" w:rsidP="002C2914">
      <w:pPr>
        <w:pStyle w:val="Retraitcorpsdetexte"/>
        <w:spacing w:after="120" w:line="240" w:lineRule="auto"/>
        <w:ind w:right="22" w:firstLine="0"/>
        <w:rPr>
          <w:rFonts w:ascii="Arial Narrow" w:hAnsi="Arial Narrow" w:cs="Arial"/>
          <w:b/>
          <w:bCs/>
          <w:sz w:val="20"/>
          <w:u w:val="single"/>
        </w:rPr>
      </w:pPr>
      <w:r w:rsidRPr="00CD7B18">
        <w:rPr>
          <w:rFonts w:ascii="Arial Narrow" w:hAnsi="Arial Narrow" w:cs="Arial"/>
          <w:b/>
          <w:bCs/>
          <w:sz w:val="20"/>
        </w:rPr>
        <w:t xml:space="preserve">5.3 </w:t>
      </w:r>
      <w:r w:rsidRPr="00CD7B18">
        <w:rPr>
          <w:rFonts w:ascii="Arial Narrow" w:hAnsi="Arial Narrow" w:cs="Arial"/>
          <w:b/>
          <w:bCs/>
          <w:sz w:val="20"/>
          <w:u w:val="single"/>
        </w:rPr>
        <w:t>Conditions de participations</w:t>
      </w:r>
    </w:p>
    <w:p w14:paraId="453EA7AF" w14:textId="77777777" w:rsidR="00824731" w:rsidRPr="00CD7B18" w:rsidRDefault="00824731" w:rsidP="002C2914">
      <w:pPr>
        <w:pStyle w:val="Retraitcorpsdetexte"/>
        <w:spacing w:after="120" w:line="240" w:lineRule="auto"/>
        <w:ind w:right="22" w:firstLine="0"/>
        <w:rPr>
          <w:rFonts w:ascii="Arial Narrow" w:hAnsi="Arial Narrow" w:cs="Arial"/>
          <w:b/>
          <w:sz w:val="20"/>
        </w:rPr>
      </w:pPr>
      <w:r w:rsidRPr="00CD7B18">
        <w:rPr>
          <w:rFonts w:ascii="Arial Narrow" w:hAnsi="Arial Narrow" w:cs="Arial"/>
          <w:bCs/>
          <w:sz w:val="20"/>
          <w:u w:val="single"/>
        </w:rPr>
        <w:t>5.3.1 Sous-traitance</w:t>
      </w:r>
    </w:p>
    <w:p w14:paraId="0FB3C4DC" w14:textId="77777777" w:rsidR="00086A59" w:rsidRPr="00CD7B18" w:rsidRDefault="00086A59" w:rsidP="002C2914">
      <w:pPr>
        <w:jc w:val="both"/>
        <w:rPr>
          <w:rFonts w:ascii="Arial Narrow" w:hAnsi="Arial Narrow" w:cs="Arial"/>
          <w:b w:val="0"/>
          <w:color w:val="000000"/>
        </w:rPr>
      </w:pPr>
      <w:r w:rsidRPr="00CD7B18">
        <w:rPr>
          <w:rFonts w:ascii="Arial Narrow" w:hAnsi="Arial Narrow" w:cs="Arial"/>
          <w:b w:val="0"/>
          <w:color w:val="000000"/>
        </w:rPr>
        <w:t>La sous-traitance est autorisée conformément à l’article 133 du décret n° 2016-360 du 25 mars 2016 relatif aux marchés publics.</w:t>
      </w:r>
    </w:p>
    <w:p w14:paraId="7E93EF0E" w14:textId="77777777" w:rsidR="00824731" w:rsidRPr="00CD7B18" w:rsidRDefault="00824731" w:rsidP="002C2914">
      <w:pPr>
        <w:pStyle w:val="Retraitcorpsdetexte"/>
        <w:spacing w:after="120" w:line="240" w:lineRule="auto"/>
        <w:ind w:right="22" w:firstLine="0"/>
        <w:rPr>
          <w:rFonts w:ascii="Arial Narrow" w:hAnsi="Arial Narrow" w:cs="Arial"/>
          <w:b/>
          <w:sz w:val="20"/>
        </w:rPr>
      </w:pPr>
      <w:r w:rsidRPr="00CD7B18">
        <w:rPr>
          <w:rFonts w:ascii="Arial Narrow" w:hAnsi="Arial Narrow" w:cs="Arial"/>
          <w:bCs/>
          <w:sz w:val="20"/>
          <w:u w:val="single"/>
        </w:rPr>
        <w:t xml:space="preserve">5.3.2  Cotraitance : </w:t>
      </w:r>
    </w:p>
    <w:p w14:paraId="0C46E2B3" w14:textId="77777777" w:rsidR="00167B9A" w:rsidRPr="00CD7B18" w:rsidRDefault="00167B9A" w:rsidP="002C2914">
      <w:pPr>
        <w:ind w:right="22"/>
        <w:jc w:val="both"/>
        <w:rPr>
          <w:rFonts w:ascii="Arial Narrow" w:hAnsi="Arial Narrow" w:cs="Arial"/>
          <w:b w:val="0"/>
          <w:bCs/>
        </w:rPr>
      </w:pPr>
      <w:r w:rsidRPr="00CD7B18">
        <w:rPr>
          <w:rFonts w:ascii="Arial Narrow" w:hAnsi="Arial Narrow" w:cs="Arial"/>
          <w:b w:val="0"/>
          <w:bCs/>
        </w:rPr>
        <w:t>La cotraitance est autorisée.</w:t>
      </w:r>
    </w:p>
    <w:p w14:paraId="1673B530" w14:textId="77777777" w:rsidR="00167B9A" w:rsidRPr="00CD7B18" w:rsidRDefault="00167B9A" w:rsidP="002C2914">
      <w:pPr>
        <w:jc w:val="both"/>
        <w:rPr>
          <w:rFonts w:ascii="Arial Narrow" w:hAnsi="Arial Narrow" w:cs="Arial"/>
          <w:b w:val="0"/>
        </w:rPr>
      </w:pPr>
    </w:p>
    <w:p w14:paraId="6FFAA2D7" w14:textId="77777777" w:rsidR="00167B9A" w:rsidRPr="00CD7B18" w:rsidRDefault="00167B9A" w:rsidP="002C2914">
      <w:pPr>
        <w:jc w:val="both"/>
        <w:rPr>
          <w:rFonts w:ascii="Arial Narrow" w:hAnsi="Arial Narrow" w:cs="Arial"/>
          <w:b w:val="0"/>
          <w:color w:val="FF0000"/>
        </w:rPr>
      </w:pPr>
      <w:r w:rsidRPr="00CD7B18">
        <w:rPr>
          <w:rFonts w:ascii="Arial Narrow" w:hAnsi="Arial Narrow" w:cs="Arial"/>
          <w:b w:val="0"/>
        </w:rPr>
        <w:t>Le candidat pourra se présenter soit de façon individuelle, soit sous la forme d’un groupement. La forme du groupement est libre au stade de la présentation de la candidature et de l’offre, l’un des opérateurs économiques membre du groupement étant désigné comme mandataire.</w:t>
      </w:r>
      <w:r w:rsidRPr="00CD7B18">
        <w:rPr>
          <w:rFonts w:ascii="Arial Narrow" w:hAnsi="Arial Narrow" w:cs="Arial"/>
          <w:b w:val="0"/>
          <w:color w:val="FF0000"/>
        </w:rPr>
        <w:t xml:space="preserve"> </w:t>
      </w:r>
    </w:p>
    <w:p w14:paraId="7D45F8FB" w14:textId="77777777" w:rsidR="00F57400" w:rsidRPr="00CD7B18" w:rsidRDefault="00F57400" w:rsidP="002C2914">
      <w:pPr>
        <w:jc w:val="both"/>
        <w:rPr>
          <w:rFonts w:ascii="Arial Narrow" w:hAnsi="Arial Narrow" w:cs="Arial"/>
          <w:b w:val="0"/>
          <w:color w:val="FF0000"/>
        </w:rPr>
      </w:pPr>
    </w:p>
    <w:p w14:paraId="006D9E2A" w14:textId="77777777" w:rsidR="00167B9A" w:rsidRPr="00CD7B18" w:rsidRDefault="00167B9A" w:rsidP="002C2914">
      <w:pPr>
        <w:widowControl w:val="0"/>
        <w:tabs>
          <w:tab w:val="left" w:pos="284"/>
        </w:tabs>
        <w:jc w:val="both"/>
        <w:outlineLvl w:val="1"/>
        <w:rPr>
          <w:rFonts w:ascii="Arial Narrow" w:hAnsi="Arial Narrow" w:cs="Arial"/>
          <w:b w:val="0"/>
        </w:rPr>
      </w:pPr>
      <w:r w:rsidRPr="00CD7B18">
        <w:rPr>
          <w:rFonts w:ascii="Arial Narrow" w:hAnsi="Arial Narrow" w:cs="Arial"/>
          <w:b w:val="0"/>
        </w:rPr>
        <w:t xml:space="preserve">Cependant, si l'attributaire est un groupement conjoint, le mandataire devra être désigné comme solidaire, pour l'exécution </w:t>
      </w:r>
      <w:r w:rsidR="00227C8F" w:rsidRPr="00CD7B18">
        <w:rPr>
          <w:rFonts w:ascii="Arial Narrow" w:hAnsi="Arial Narrow" w:cs="Arial"/>
          <w:b w:val="0"/>
        </w:rPr>
        <w:t>du marché</w:t>
      </w:r>
      <w:r w:rsidRPr="00CD7B18">
        <w:rPr>
          <w:rFonts w:ascii="Arial Narrow" w:hAnsi="Arial Narrow" w:cs="Arial"/>
          <w:b w:val="0"/>
        </w:rPr>
        <w:t xml:space="preserve"> public, de chacun des membres du groupement pour ses obligations contractuelles à l'égard du </w:t>
      </w:r>
      <w:r w:rsidR="00D42F19" w:rsidRPr="00CD7B18">
        <w:rPr>
          <w:rFonts w:ascii="Arial Narrow" w:hAnsi="Arial Narrow" w:cs="Arial"/>
          <w:b w:val="0"/>
        </w:rPr>
        <w:t>Département</w:t>
      </w:r>
      <w:r w:rsidRPr="00CD7B18">
        <w:rPr>
          <w:rFonts w:ascii="Arial Narrow" w:hAnsi="Arial Narrow" w:cs="Arial"/>
          <w:b w:val="0"/>
        </w:rPr>
        <w:t>.</w:t>
      </w:r>
    </w:p>
    <w:p w14:paraId="085950CE" w14:textId="77777777" w:rsidR="00167B9A" w:rsidRPr="00CD7B18" w:rsidRDefault="00167B9A" w:rsidP="002C2914">
      <w:pPr>
        <w:jc w:val="both"/>
        <w:rPr>
          <w:rFonts w:ascii="Arial Narrow" w:hAnsi="Arial Narrow" w:cs="Arial"/>
          <w:b w:val="0"/>
        </w:rPr>
      </w:pPr>
    </w:p>
    <w:p w14:paraId="657DB45E" w14:textId="77777777" w:rsidR="00167B9A" w:rsidRPr="00CD7B18" w:rsidRDefault="00167B9A" w:rsidP="002C2914">
      <w:pPr>
        <w:jc w:val="both"/>
        <w:rPr>
          <w:rFonts w:ascii="Arial Narrow" w:hAnsi="Arial Narrow" w:cs="Arial"/>
          <w:b w:val="0"/>
        </w:rPr>
      </w:pPr>
      <w:r w:rsidRPr="00CD7B18">
        <w:rPr>
          <w:rFonts w:ascii="Arial Narrow" w:hAnsi="Arial Narrow" w:cs="Arial"/>
          <w:b w:val="0"/>
        </w:rPr>
        <w:t>Il est interdit aux candidats de présenter plusieurs offres en agissant à la fois :</w:t>
      </w:r>
    </w:p>
    <w:p w14:paraId="227D7512" w14:textId="77777777" w:rsidR="00167B9A" w:rsidRPr="00CD7B18" w:rsidRDefault="00167B9A" w:rsidP="002C2914">
      <w:pPr>
        <w:jc w:val="both"/>
        <w:rPr>
          <w:rFonts w:ascii="Arial Narrow" w:hAnsi="Arial Narrow" w:cs="Arial"/>
          <w:b w:val="0"/>
        </w:rPr>
      </w:pPr>
      <w:r w:rsidRPr="00CD7B18">
        <w:rPr>
          <w:rFonts w:ascii="Arial Narrow" w:hAnsi="Arial Narrow" w:cs="Arial"/>
          <w:b w:val="0"/>
        </w:rPr>
        <w:t>- en qualité de candidats individuels et de membres d’un ou plusieurs groupements ;</w:t>
      </w:r>
    </w:p>
    <w:p w14:paraId="4200F986" w14:textId="77777777" w:rsidR="00167B9A" w:rsidRPr="00CD7B18" w:rsidRDefault="00167B9A" w:rsidP="002C2914">
      <w:pPr>
        <w:jc w:val="both"/>
        <w:rPr>
          <w:rFonts w:ascii="Arial Narrow" w:hAnsi="Arial Narrow" w:cs="Arial"/>
          <w:b w:val="0"/>
        </w:rPr>
      </w:pPr>
      <w:r w:rsidRPr="00CD7B18">
        <w:rPr>
          <w:rFonts w:ascii="Arial Narrow" w:hAnsi="Arial Narrow" w:cs="Arial"/>
          <w:b w:val="0"/>
        </w:rPr>
        <w:t>- en qualité de membres de plusieurs groupements.</w:t>
      </w:r>
    </w:p>
    <w:p w14:paraId="3A71562F" w14:textId="77777777" w:rsidR="00667619" w:rsidRPr="00CD7B18" w:rsidRDefault="00F5529D" w:rsidP="002C2914">
      <w:pPr>
        <w:pStyle w:val="Retraitcorpsdetexte"/>
        <w:spacing w:before="240" w:after="240" w:line="240" w:lineRule="auto"/>
        <w:ind w:right="23" w:firstLine="0"/>
        <w:rPr>
          <w:rFonts w:ascii="Arial Narrow" w:hAnsi="Arial Narrow" w:cs="Arial"/>
          <w:b/>
          <w:bCs/>
          <w:sz w:val="20"/>
          <w:u w:val="single"/>
        </w:rPr>
      </w:pPr>
      <w:r w:rsidRPr="00CD7B18">
        <w:rPr>
          <w:rFonts w:ascii="Arial Narrow" w:hAnsi="Arial Narrow" w:cs="Arial"/>
          <w:b/>
          <w:bCs/>
          <w:sz w:val="20"/>
        </w:rPr>
        <w:t>5.</w:t>
      </w:r>
      <w:r w:rsidR="00824731" w:rsidRPr="00CD7B18">
        <w:rPr>
          <w:rFonts w:ascii="Arial Narrow" w:hAnsi="Arial Narrow" w:cs="Arial"/>
          <w:b/>
          <w:bCs/>
          <w:sz w:val="20"/>
        </w:rPr>
        <w:t>4</w:t>
      </w:r>
      <w:r w:rsidR="00726966" w:rsidRPr="00CD7B18">
        <w:rPr>
          <w:rFonts w:ascii="Arial Narrow" w:hAnsi="Arial Narrow" w:cs="Arial"/>
          <w:b/>
          <w:bCs/>
          <w:sz w:val="20"/>
        </w:rPr>
        <w:t xml:space="preserve"> </w:t>
      </w:r>
      <w:r w:rsidR="002F1AD7" w:rsidRPr="00CD7B18">
        <w:rPr>
          <w:rFonts w:ascii="Arial Narrow" w:hAnsi="Arial Narrow" w:cs="Arial"/>
          <w:b/>
          <w:bCs/>
          <w:sz w:val="20"/>
          <w:u w:val="single"/>
        </w:rPr>
        <w:t>Cautionnement et r</w:t>
      </w:r>
      <w:r w:rsidR="0039015D" w:rsidRPr="00CD7B18">
        <w:rPr>
          <w:rFonts w:ascii="Arial Narrow" w:hAnsi="Arial Narrow" w:cs="Arial"/>
          <w:b/>
          <w:bCs/>
          <w:sz w:val="20"/>
          <w:u w:val="single"/>
        </w:rPr>
        <w:t>etenue de garantie</w:t>
      </w:r>
    </w:p>
    <w:p w14:paraId="29040E03" w14:textId="77777777" w:rsidR="00D15758" w:rsidRPr="00CD7B18" w:rsidRDefault="00D15758" w:rsidP="002C2914">
      <w:pPr>
        <w:jc w:val="both"/>
        <w:rPr>
          <w:rFonts w:ascii="Arial Narrow" w:hAnsi="Arial Narrow" w:cs="Arial"/>
          <w:b w:val="0"/>
          <w:bCs/>
        </w:rPr>
      </w:pPr>
      <w:r w:rsidRPr="00CD7B18">
        <w:rPr>
          <w:rFonts w:ascii="Arial Narrow" w:hAnsi="Arial Narrow" w:cs="Arial"/>
          <w:b w:val="0"/>
          <w:bCs/>
        </w:rPr>
        <w:t>En application des articles 122 et 123 du décret n°2016-360 du 25 mars 2016 relatif aux marchés publics, une retenue de garantie sera prélevée par fractions sur chacun des versements autres qu’une avance par le comptable assignataire des paiements. Le montant de cette retenue de garantie est de 5 % du montant initial du marché augmenté, le cas échéant, du montant des modifications du marché public en cours d’exécution.</w:t>
      </w:r>
    </w:p>
    <w:p w14:paraId="1B9A40C4" w14:textId="77777777" w:rsidR="00D15758" w:rsidRPr="00CD7B18" w:rsidRDefault="00D15758" w:rsidP="002C2914">
      <w:pPr>
        <w:jc w:val="both"/>
        <w:rPr>
          <w:rFonts w:ascii="Arial Narrow" w:hAnsi="Arial Narrow" w:cs="Arial"/>
          <w:b w:val="0"/>
          <w:bCs/>
        </w:rPr>
      </w:pPr>
    </w:p>
    <w:p w14:paraId="07B3511C" w14:textId="77777777" w:rsidR="00D15758" w:rsidRPr="00CD7B18" w:rsidRDefault="00D15758" w:rsidP="002C2914">
      <w:pPr>
        <w:jc w:val="both"/>
        <w:rPr>
          <w:rFonts w:ascii="Arial Narrow" w:hAnsi="Arial Narrow" w:cs="Arial"/>
          <w:b w:val="0"/>
          <w:bCs/>
        </w:rPr>
      </w:pPr>
      <w:r w:rsidRPr="00CD7B18">
        <w:rPr>
          <w:rFonts w:ascii="Arial Narrow" w:hAnsi="Arial Narrow" w:cs="Arial"/>
          <w:b w:val="0"/>
          <w:bCs/>
        </w:rPr>
        <w:t>Cette retenue de garantie a pour seul objet de couvrir les réserves à la réception des travaux, ainsi que celles formulées, le cas échéant pendant le délai de garantie.</w:t>
      </w:r>
    </w:p>
    <w:p w14:paraId="053B519A" w14:textId="77777777" w:rsidR="00D15758" w:rsidRPr="00CD7B18" w:rsidRDefault="00D15758" w:rsidP="002C2914">
      <w:pPr>
        <w:jc w:val="both"/>
        <w:rPr>
          <w:rFonts w:ascii="Arial Narrow" w:hAnsi="Arial Narrow" w:cs="Arial"/>
          <w:b w:val="0"/>
          <w:bCs/>
        </w:rPr>
      </w:pPr>
    </w:p>
    <w:p w14:paraId="4FB63DC9" w14:textId="77777777" w:rsidR="00D15758" w:rsidRPr="00CD7B18" w:rsidRDefault="00D15758" w:rsidP="002C2914">
      <w:pPr>
        <w:jc w:val="both"/>
        <w:rPr>
          <w:rFonts w:ascii="Arial Narrow" w:hAnsi="Arial Narrow" w:cs="Arial"/>
          <w:b w:val="0"/>
          <w:bCs/>
        </w:rPr>
      </w:pPr>
      <w:r w:rsidRPr="00CD7B18">
        <w:rPr>
          <w:rFonts w:ascii="Arial Narrow" w:hAnsi="Arial Narrow" w:cs="Arial"/>
          <w:b w:val="0"/>
          <w:bCs/>
        </w:rPr>
        <w:t>Cette retenue de garantie pourra être, au gré, du Titulaire, remplacée par une garantie à première demande dans les conditions prévues par la réglementation.</w:t>
      </w:r>
    </w:p>
    <w:p w14:paraId="1D6D34BE" w14:textId="77777777" w:rsidR="00D15758" w:rsidRPr="00CD7B18" w:rsidRDefault="00D15758" w:rsidP="002C2914">
      <w:pPr>
        <w:jc w:val="both"/>
        <w:rPr>
          <w:rFonts w:ascii="Arial Narrow" w:hAnsi="Arial Narrow" w:cs="Arial"/>
          <w:b w:val="0"/>
          <w:bCs/>
        </w:rPr>
      </w:pPr>
    </w:p>
    <w:p w14:paraId="018D2602" w14:textId="77777777" w:rsidR="00D15758" w:rsidRPr="00CD7B18" w:rsidRDefault="00D15758" w:rsidP="002C2914">
      <w:pPr>
        <w:jc w:val="both"/>
        <w:rPr>
          <w:rFonts w:ascii="Arial Narrow" w:hAnsi="Arial Narrow" w:cs="Arial"/>
          <w:b w:val="0"/>
          <w:bCs/>
        </w:rPr>
      </w:pPr>
      <w:r w:rsidRPr="00CD7B18">
        <w:rPr>
          <w:rFonts w:ascii="Arial Narrow" w:hAnsi="Arial Narrow" w:cs="Arial"/>
          <w:b w:val="0"/>
          <w:bCs/>
        </w:rPr>
        <w:t xml:space="preserve">A l'expiration du délai de garantie - pour autant que le titulaire du marché ait rempli à cette date toutes ses obligations au regard du maître de l'ouvrage - cette retenue de garantie sera reversée à l'entrepreneur. </w:t>
      </w:r>
    </w:p>
    <w:p w14:paraId="1EF7CB0F" w14:textId="77777777" w:rsidR="00D15758" w:rsidRPr="00CD7B18" w:rsidRDefault="00D15758" w:rsidP="002C2914">
      <w:pPr>
        <w:jc w:val="both"/>
        <w:rPr>
          <w:rFonts w:ascii="Arial Narrow" w:hAnsi="Arial Narrow" w:cs="Arial"/>
          <w:b w:val="0"/>
          <w:bCs/>
        </w:rPr>
      </w:pPr>
    </w:p>
    <w:p w14:paraId="2335B7FF" w14:textId="77777777" w:rsidR="00D15758" w:rsidRPr="00CD7B18" w:rsidRDefault="00D15758" w:rsidP="002C2914">
      <w:pPr>
        <w:jc w:val="both"/>
        <w:rPr>
          <w:rFonts w:ascii="Arial Narrow" w:hAnsi="Arial Narrow" w:cs="Arial"/>
          <w:b w:val="0"/>
          <w:bCs/>
        </w:rPr>
      </w:pPr>
    </w:p>
    <w:p w14:paraId="5EE083CB" w14:textId="77777777" w:rsidR="00774EDF" w:rsidRPr="00CD7B18" w:rsidRDefault="00D15758" w:rsidP="002C2914">
      <w:pPr>
        <w:jc w:val="both"/>
        <w:rPr>
          <w:rFonts w:ascii="Arial Narrow" w:hAnsi="Arial Narrow" w:cs="Arial"/>
          <w:b w:val="0"/>
          <w:bCs/>
        </w:rPr>
      </w:pPr>
      <w:r w:rsidRPr="00CD7B18">
        <w:rPr>
          <w:rFonts w:ascii="Arial Narrow" w:hAnsi="Arial Narrow" w:cs="Arial"/>
          <w:b w:val="0"/>
          <w:bCs/>
        </w:rPr>
        <w:t>La constitution d’une caution personnelle et solidaire n’est pas acceptée.</w:t>
      </w:r>
    </w:p>
    <w:p w14:paraId="662CF63F" w14:textId="77777777" w:rsidR="00D15758" w:rsidRPr="00CD7B18" w:rsidRDefault="00D15758" w:rsidP="002C2914">
      <w:pPr>
        <w:jc w:val="both"/>
        <w:rPr>
          <w:rFonts w:ascii="Arial Narrow" w:hAnsi="Arial Narrow" w:cs="Arial"/>
          <w:b w:val="0"/>
          <w:bCs/>
        </w:rPr>
      </w:pPr>
    </w:p>
    <w:p w14:paraId="65EFBBD5" w14:textId="77777777" w:rsidR="00F5529D" w:rsidRPr="00CD7B18" w:rsidRDefault="00824731" w:rsidP="002C2914">
      <w:pPr>
        <w:pStyle w:val="Retraitcorpsdetexte"/>
        <w:spacing w:line="240" w:lineRule="auto"/>
        <w:ind w:right="23" w:firstLine="0"/>
        <w:rPr>
          <w:rFonts w:ascii="Arial Narrow" w:hAnsi="Arial Narrow" w:cs="Arial"/>
          <w:b/>
          <w:bCs/>
          <w:sz w:val="20"/>
          <w:u w:val="single"/>
        </w:rPr>
      </w:pPr>
      <w:r w:rsidRPr="00CD7B18">
        <w:rPr>
          <w:rFonts w:ascii="Arial Narrow" w:hAnsi="Arial Narrow" w:cs="Arial"/>
          <w:b/>
          <w:bCs/>
          <w:sz w:val="20"/>
        </w:rPr>
        <w:t>5.5</w:t>
      </w:r>
      <w:r w:rsidR="00726966" w:rsidRPr="00CD7B18">
        <w:rPr>
          <w:rFonts w:ascii="Arial Narrow" w:hAnsi="Arial Narrow" w:cs="Arial"/>
          <w:b/>
          <w:bCs/>
          <w:sz w:val="20"/>
        </w:rPr>
        <w:t xml:space="preserve"> </w:t>
      </w:r>
      <w:r w:rsidR="00F5529D" w:rsidRPr="00CD7B18">
        <w:rPr>
          <w:rFonts w:ascii="Arial Narrow" w:hAnsi="Arial Narrow" w:cs="Arial"/>
          <w:b/>
          <w:bCs/>
          <w:sz w:val="20"/>
          <w:u w:val="single"/>
        </w:rPr>
        <w:t xml:space="preserve">Modalités de financement et de paiement </w:t>
      </w:r>
    </w:p>
    <w:p w14:paraId="3905B844" w14:textId="77777777" w:rsidR="00B42E0D" w:rsidRPr="00CD7B18" w:rsidRDefault="00B42E0D" w:rsidP="002C2914">
      <w:pPr>
        <w:pStyle w:val="Normal2"/>
        <w:ind w:left="0" w:firstLine="0"/>
        <w:rPr>
          <w:rFonts w:ascii="Arial Narrow" w:hAnsi="Arial Narrow" w:cs="Arial"/>
          <w:sz w:val="20"/>
        </w:rPr>
      </w:pPr>
    </w:p>
    <w:p w14:paraId="2B7AD309" w14:textId="77777777" w:rsidR="00D15758" w:rsidRPr="00CD7B18" w:rsidRDefault="00D15758" w:rsidP="002C2914">
      <w:pPr>
        <w:spacing w:after="240"/>
        <w:jc w:val="both"/>
        <w:rPr>
          <w:rFonts w:ascii="Arial Narrow" w:hAnsi="Arial Narrow" w:cs="Arial"/>
          <w:b w:val="0"/>
        </w:rPr>
      </w:pPr>
      <w:r w:rsidRPr="00CD7B18">
        <w:rPr>
          <w:rFonts w:ascii="Arial Narrow" w:hAnsi="Arial Narrow" w:cs="Arial"/>
          <w:b w:val="0"/>
        </w:rPr>
        <w:t xml:space="preserve">Les travaux seront financés sur les crédits </w:t>
      </w:r>
      <w:r w:rsidR="00C655F1">
        <w:rPr>
          <w:rFonts w:ascii="Arial Narrow" w:hAnsi="Arial Narrow" w:cs="Arial"/>
          <w:b w:val="0"/>
        </w:rPr>
        <w:t>de la collectivité passant le marché</w:t>
      </w:r>
      <w:r w:rsidRPr="00CD7B18">
        <w:rPr>
          <w:rFonts w:ascii="Arial Narrow" w:hAnsi="Arial Narrow" w:cs="Arial"/>
          <w:b w:val="0"/>
        </w:rPr>
        <w:t xml:space="preserve"> </w:t>
      </w:r>
    </w:p>
    <w:p w14:paraId="21FEBAF1" w14:textId="77777777" w:rsidR="00D15758" w:rsidRPr="00CD7B18" w:rsidRDefault="00D15758" w:rsidP="002C2914">
      <w:pPr>
        <w:spacing w:after="240"/>
        <w:jc w:val="both"/>
        <w:rPr>
          <w:rFonts w:ascii="Arial Narrow" w:hAnsi="Arial Narrow" w:cs="Arial"/>
          <w:b w:val="0"/>
        </w:rPr>
      </w:pPr>
      <w:r w:rsidRPr="00CD7B18">
        <w:rPr>
          <w:rFonts w:ascii="Arial Narrow" w:hAnsi="Arial Narrow" w:cs="Arial"/>
          <w:b w:val="0"/>
        </w:rPr>
        <w:t>Le mode de règlement est le mandat administratif.</w:t>
      </w:r>
    </w:p>
    <w:p w14:paraId="44566BA5" w14:textId="77777777" w:rsidR="00D15758" w:rsidRPr="00CD7B18" w:rsidRDefault="00D15758" w:rsidP="002C2914">
      <w:pPr>
        <w:spacing w:after="240"/>
        <w:jc w:val="both"/>
        <w:rPr>
          <w:rFonts w:ascii="Arial Narrow" w:hAnsi="Arial Narrow" w:cs="Arial"/>
          <w:b w:val="0"/>
        </w:rPr>
      </w:pPr>
      <w:r w:rsidRPr="00CD7B18">
        <w:rPr>
          <w:rFonts w:ascii="Arial Narrow" w:hAnsi="Arial Narrow" w:cs="Arial"/>
          <w:b w:val="0"/>
        </w:rPr>
        <w:t>Les sommes dues au(x) titulaire(s) et au(x) sous-traitant(s) de premier rang éventuel(s) seront payées dans un délai maximum de 30 jours, à compter de la date de réception des factures ou des demandes de paiement équivalentes en application de l’article 183 du décret n°2016-360 du 25 mars 2016 relatif aux</w:t>
      </w:r>
      <w:r w:rsidRPr="00CD7B18" w:rsidDel="002F302D">
        <w:rPr>
          <w:rFonts w:ascii="Arial Narrow" w:hAnsi="Arial Narrow" w:cs="Arial"/>
          <w:b w:val="0"/>
        </w:rPr>
        <w:t xml:space="preserve"> </w:t>
      </w:r>
      <w:r w:rsidRPr="00CD7B18">
        <w:rPr>
          <w:rFonts w:ascii="Arial Narrow" w:hAnsi="Arial Narrow" w:cs="Arial"/>
          <w:b w:val="0"/>
        </w:rPr>
        <w:t xml:space="preserve">marchés publics et du </w:t>
      </w:r>
      <w:r w:rsidRPr="00CD7B18">
        <w:rPr>
          <w:rFonts w:ascii="Arial Narrow" w:hAnsi="Arial Narrow" w:cs="Arial"/>
          <w:b w:val="0"/>
          <w:bCs/>
        </w:rPr>
        <w:t>décret 2013-269 du 29 mars 2013 relatif à la lutte contre les retards de paiement dans les contrats de la commande publique</w:t>
      </w:r>
      <w:r w:rsidRPr="00CD7B18">
        <w:rPr>
          <w:rFonts w:ascii="Arial Narrow" w:hAnsi="Arial Narrow" w:cs="Arial"/>
          <w:b w:val="0"/>
        </w:rPr>
        <w:t>.</w:t>
      </w:r>
    </w:p>
    <w:p w14:paraId="426C6658" w14:textId="77777777" w:rsidR="00D15758" w:rsidRPr="00CD7B18" w:rsidRDefault="00D15758" w:rsidP="002C2914">
      <w:pPr>
        <w:spacing w:after="240"/>
        <w:jc w:val="both"/>
        <w:rPr>
          <w:rFonts w:ascii="Arial Narrow" w:hAnsi="Arial Narrow" w:cs="Arial"/>
          <w:b w:val="0"/>
        </w:rPr>
      </w:pPr>
      <w:r w:rsidRPr="00CD7B18">
        <w:rPr>
          <w:rFonts w:ascii="Arial Narrow" w:hAnsi="Arial Narrow" w:cs="Arial"/>
          <w:b w:val="0"/>
        </w:rPr>
        <w:t xml:space="preserve">Le non-respect de ce délai entraîne de plein droit le versement au(x) titulaire(s) et au(x) sous-traitant(s) de premier rang éventuel(s) d’intérêts moratoires </w:t>
      </w:r>
      <w:r w:rsidRPr="00CD7B18">
        <w:rPr>
          <w:rFonts w:ascii="Arial Narrow" w:hAnsi="Arial Narrow" w:cs="Arial"/>
          <w:b w:val="0"/>
          <w:bCs/>
        </w:rPr>
        <w:t>et d’une indemnité forfaitaire pour frais de recouvrement</w:t>
      </w:r>
      <w:r w:rsidRPr="00CD7B18">
        <w:rPr>
          <w:rFonts w:ascii="Arial Narrow" w:hAnsi="Arial Narrow" w:cs="Arial"/>
          <w:b w:val="0"/>
        </w:rPr>
        <w:t>. Les modalités de paiement sont précisées au CCAP.</w:t>
      </w:r>
    </w:p>
    <w:p w14:paraId="539F09CC" w14:textId="77777777" w:rsidR="00D15758" w:rsidRPr="00CD7B18" w:rsidRDefault="00D15758" w:rsidP="002C2914">
      <w:pPr>
        <w:spacing w:after="240"/>
        <w:jc w:val="both"/>
        <w:rPr>
          <w:rFonts w:ascii="Arial Narrow" w:hAnsi="Arial Narrow" w:cs="Arial"/>
          <w:b w:val="0"/>
        </w:rPr>
      </w:pPr>
      <w:r w:rsidRPr="00CD7B18">
        <w:rPr>
          <w:rFonts w:ascii="Arial Narrow" w:hAnsi="Arial Narrow" w:cs="Arial"/>
          <w:b w:val="0"/>
        </w:rPr>
        <w:t>Sauf renonciation expresse du titulaire dans l'acte d'engagement, l'avance prévue à l'article 110 du décret n°2016-360 du 25 mars 2016 relatif aux marchés publics est accordée lorsque le montant initial du marché est supérieur à 15 000 euros (H.T.) et dans la mesure où le délai d'exécution est supérieur à deux mois.</w:t>
      </w:r>
    </w:p>
    <w:p w14:paraId="1747AA0F" w14:textId="77777777" w:rsidR="00D15758" w:rsidRPr="00CD7B18" w:rsidRDefault="00CB3332" w:rsidP="002C2914">
      <w:pPr>
        <w:spacing w:after="240"/>
        <w:jc w:val="both"/>
        <w:rPr>
          <w:rFonts w:ascii="Arial Narrow" w:hAnsi="Arial Narrow" w:cs="Arial"/>
          <w:b w:val="0"/>
        </w:rPr>
      </w:pPr>
      <w:r w:rsidRPr="00CB3332">
        <w:rPr>
          <w:rFonts w:ascii="Arial Narrow" w:hAnsi="Arial Narrow" w:cs="Arial"/>
          <w:b w:val="0"/>
        </w:rPr>
        <w:t>Le montant de l'avance est fixé à 20 % du montant initial du marché, toutes taxes comprises</w:t>
      </w:r>
      <w:r w:rsidR="00D15758" w:rsidRPr="00CD7B18">
        <w:rPr>
          <w:rFonts w:ascii="Arial Narrow" w:hAnsi="Arial Narrow" w:cs="Arial"/>
          <w:b w:val="0"/>
        </w:rPr>
        <w:t>.</w:t>
      </w:r>
    </w:p>
    <w:p w14:paraId="3353B7D9" w14:textId="77777777" w:rsidR="00D15758" w:rsidRPr="00CD7B18" w:rsidRDefault="00D15758" w:rsidP="002C2914">
      <w:pPr>
        <w:spacing w:after="240"/>
        <w:jc w:val="both"/>
        <w:rPr>
          <w:rFonts w:ascii="Arial Narrow" w:hAnsi="Arial Narrow" w:cs="Arial"/>
          <w:b w:val="0"/>
        </w:rPr>
      </w:pPr>
      <w:r w:rsidRPr="00CD7B18">
        <w:rPr>
          <w:rFonts w:ascii="Arial Narrow" w:hAnsi="Arial Narrow" w:cs="Arial"/>
          <w:b w:val="0"/>
        </w:rPr>
        <w:t>Le versement de l’avance est conditionné à la constitution d’une garantie à première demande.</w:t>
      </w:r>
    </w:p>
    <w:p w14:paraId="2DC0D4BA" w14:textId="77777777" w:rsidR="00D15758" w:rsidRPr="00CD7B18" w:rsidRDefault="00D15758" w:rsidP="002C2914">
      <w:pPr>
        <w:spacing w:after="240"/>
        <w:jc w:val="both"/>
        <w:rPr>
          <w:rFonts w:ascii="Arial Narrow" w:hAnsi="Arial Narrow" w:cs="Arial"/>
          <w:b w:val="0"/>
        </w:rPr>
      </w:pPr>
      <w:r w:rsidRPr="00CD7B18">
        <w:rPr>
          <w:rFonts w:ascii="Arial Narrow" w:hAnsi="Arial Narrow" w:cs="Arial"/>
          <w:b w:val="0"/>
        </w:rPr>
        <w:t>La constitution d’une caution personnelle et solidaire n’est pas acceptée.</w:t>
      </w:r>
    </w:p>
    <w:p w14:paraId="59ADB5B1" w14:textId="77777777" w:rsidR="00D15758" w:rsidRPr="00CD7B18" w:rsidRDefault="00D15758" w:rsidP="002C2914">
      <w:pPr>
        <w:spacing w:after="240"/>
        <w:jc w:val="both"/>
        <w:rPr>
          <w:rFonts w:ascii="Arial Narrow" w:hAnsi="Arial Narrow" w:cs="Arial"/>
          <w:b w:val="0"/>
        </w:rPr>
      </w:pPr>
      <w:r w:rsidRPr="00CD7B18">
        <w:rPr>
          <w:rFonts w:ascii="Arial Narrow" w:hAnsi="Arial Narrow" w:cs="Arial"/>
          <w:b w:val="0"/>
        </w:rPr>
        <w:t>Le remboursement de l'avance se fera dans les conditions définies à l'article 111 du décret n°2016-360 du 25 mars 2016 relatif aux marchés publics.</w:t>
      </w:r>
    </w:p>
    <w:p w14:paraId="78202422" w14:textId="77777777" w:rsidR="00D15758" w:rsidRDefault="00D15758" w:rsidP="002C2914">
      <w:pPr>
        <w:spacing w:after="240"/>
        <w:jc w:val="both"/>
        <w:rPr>
          <w:rFonts w:ascii="Arial Narrow" w:hAnsi="Arial Narrow" w:cs="Arial"/>
          <w:b w:val="0"/>
        </w:rPr>
      </w:pPr>
      <w:r w:rsidRPr="00CD7B18">
        <w:rPr>
          <w:rFonts w:ascii="Arial Narrow" w:hAnsi="Arial Narrow" w:cs="Arial"/>
          <w:b w:val="0"/>
        </w:rPr>
        <w:t>Par application de l'article 114 du décret n°2016-360 du 25 mars 2016 relatif aux marchés publics, les prestations qui ont donné lieu à un commencement d'exécution ouvrent droit au versement d'acompte.</w:t>
      </w:r>
    </w:p>
    <w:p w14:paraId="65C65E06" w14:textId="77777777" w:rsidR="00E32D20" w:rsidRPr="00CD7B18" w:rsidRDefault="00E32D20" w:rsidP="002C2914">
      <w:pPr>
        <w:spacing w:after="240"/>
        <w:jc w:val="both"/>
        <w:rPr>
          <w:rFonts w:ascii="Arial Narrow" w:hAnsi="Arial Narrow" w:cs="Arial"/>
          <w:b w:val="0"/>
        </w:rPr>
      </w:pPr>
    </w:p>
    <w:p w14:paraId="04172E95" w14:textId="77777777" w:rsidR="00F5529D" w:rsidRPr="00CD7B18" w:rsidRDefault="00F5529D" w:rsidP="002C2914">
      <w:pPr>
        <w:pStyle w:val="Retraitcorpsdetexte"/>
        <w:spacing w:line="240" w:lineRule="auto"/>
        <w:ind w:right="23" w:firstLine="0"/>
        <w:rPr>
          <w:rFonts w:ascii="Arial Narrow" w:hAnsi="Arial Narrow" w:cs="Arial"/>
          <w:b/>
          <w:bCs/>
          <w:sz w:val="20"/>
          <w:u w:val="single"/>
        </w:rPr>
      </w:pPr>
      <w:r w:rsidRPr="00CD7B18">
        <w:rPr>
          <w:rFonts w:ascii="Arial Narrow" w:hAnsi="Arial Narrow" w:cs="Arial"/>
          <w:b/>
          <w:bCs/>
          <w:sz w:val="20"/>
        </w:rPr>
        <w:lastRenderedPageBreak/>
        <w:t>5.</w:t>
      </w:r>
      <w:r w:rsidR="00612BDA" w:rsidRPr="00CD7B18">
        <w:rPr>
          <w:rFonts w:ascii="Arial Narrow" w:hAnsi="Arial Narrow" w:cs="Arial"/>
          <w:b/>
          <w:bCs/>
          <w:sz w:val="20"/>
        </w:rPr>
        <w:t>6</w:t>
      </w:r>
      <w:r w:rsidR="00726966" w:rsidRPr="00CD7B18">
        <w:rPr>
          <w:rFonts w:ascii="Arial Narrow" w:hAnsi="Arial Narrow" w:cs="Arial"/>
          <w:b/>
          <w:bCs/>
          <w:sz w:val="20"/>
        </w:rPr>
        <w:t xml:space="preserve"> </w:t>
      </w:r>
      <w:r w:rsidR="00B9023A" w:rsidRPr="00CD7B18">
        <w:rPr>
          <w:rFonts w:ascii="Arial Narrow" w:hAnsi="Arial Narrow" w:cs="Arial"/>
          <w:b/>
          <w:bCs/>
          <w:sz w:val="20"/>
          <w:u w:val="single"/>
        </w:rPr>
        <w:t xml:space="preserve">Titulaire étranger- </w:t>
      </w:r>
      <w:r w:rsidRPr="00CD7B18">
        <w:rPr>
          <w:rFonts w:ascii="Arial Narrow" w:hAnsi="Arial Narrow" w:cs="Arial"/>
          <w:b/>
          <w:bCs/>
          <w:sz w:val="20"/>
          <w:u w:val="single"/>
        </w:rPr>
        <w:t>Langue et unité monétaire</w:t>
      </w:r>
    </w:p>
    <w:p w14:paraId="0862B1EB" w14:textId="77777777" w:rsidR="001936C1" w:rsidRPr="00CD7B18" w:rsidRDefault="001936C1" w:rsidP="002C2914">
      <w:pPr>
        <w:pStyle w:val="Retraitcorpsdetexte"/>
        <w:spacing w:line="240" w:lineRule="auto"/>
        <w:ind w:right="23" w:firstLine="0"/>
        <w:rPr>
          <w:rFonts w:ascii="Arial Narrow" w:hAnsi="Arial Narrow" w:cs="Arial"/>
          <w:bCs/>
          <w:sz w:val="20"/>
        </w:rPr>
      </w:pPr>
    </w:p>
    <w:p w14:paraId="4D504928" w14:textId="77777777" w:rsidR="00B9023A" w:rsidRPr="00CD7B18" w:rsidRDefault="00B9023A" w:rsidP="002C2914">
      <w:pPr>
        <w:pStyle w:val="Retraitcorpsdetexte"/>
        <w:spacing w:line="240" w:lineRule="auto"/>
        <w:ind w:right="23" w:firstLine="0"/>
        <w:rPr>
          <w:rFonts w:ascii="Arial Narrow" w:hAnsi="Arial Narrow" w:cs="Arial"/>
          <w:bCs/>
          <w:sz w:val="20"/>
        </w:rPr>
      </w:pPr>
      <w:r w:rsidRPr="00CD7B18">
        <w:rPr>
          <w:rFonts w:ascii="Arial Narrow" w:hAnsi="Arial Narrow" w:cs="Arial"/>
          <w:bCs/>
          <w:sz w:val="20"/>
        </w:rPr>
        <w:t>Si le titulaire est établi dans un autre pays de l’Union Européenne sans avoir d’établissement en France, il facture ses prestations hors T.V.A. et a le droit à ce que l’administration lui communique un numéro d’identification fiscal.</w:t>
      </w:r>
    </w:p>
    <w:p w14:paraId="1C1353A2" w14:textId="77777777" w:rsidR="00FE122A" w:rsidRPr="00CD7B18" w:rsidRDefault="00FE122A" w:rsidP="002C2914">
      <w:pPr>
        <w:pStyle w:val="Retraitcorpsdetexte"/>
        <w:spacing w:line="240" w:lineRule="auto"/>
        <w:ind w:right="23" w:firstLine="0"/>
        <w:rPr>
          <w:rFonts w:ascii="Arial Narrow" w:hAnsi="Arial Narrow" w:cs="Arial"/>
          <w:bCs/>
          <w:sz w:val="20"/>
        </w:rPr>
      </w:pPr>
    </w:p>
    <w:p w14:paraId="2C7C27FF" w14:textId="77777777" w:rsidR="00B9023A" w:rsidRPr="00CD7B18" w:rsidRDefault="00B9023A" w:rsidP="002C2914">
      <w:pPr>
        <w:pStyle w:val="Retraitcorpsdetexte"/>
        <w:spacing w:line="240" w:lineRule="auto"/>
        <w:ind w:right="23" w:firstLine="0"/>
        <w:rPr>
          <w:rFonts w:ascii="Arial Narrow" w:hAnsi="Arial Narrow" w:cs="Arial"/>
          <w:bCs/>
          <w:sz w:val="20"/>
        </w:rPr>
      </w:pPr>
      <w:r w:rsidRPr="00CD7B18">
        <w:rPr>
          <w:rFonts w:ascii="Arial Narrow" w:hAnsi="Arial Narrow" w:cs="Arial"/>
          <w:bCs/>
          <w:sz w:val="20"/>
        </w:rPr>
        <w:t>Toutes les pièces du dossier seront rédigées en français ou accompagnées d’une traduction en français certifiée conforme à l’original par un traducteur assermenté. L’unité de compte est l’euro. Les prix restent inchangés en cas de variation de change.</w:t>
      </w:r>
    </w:p>
    <w:p w14:paraId="321739AE" w14:textId="77777777" w:rsidR="005602E8" w:rsidRPr="00CD7B18" w:rsidRDefault="00F5529D" w:rsidP="002C2914">
      <w:pPr>
        <w:pStyle w:val="Retraitcorpsdetexte"/>
        <w:spacing w:before="240" w:after="120" w:line="240" w:lineRule="auto"/>
        <w:ind w:right="23" w:firstLine="0"/>
        <w:rPr>
          <w:rFonts w:ascii="Arial Narrow" w:hAnsi="Arial Narrow" w:cs="Arial"/>
          <w:b/>
          <w:bCs/>
          <w:sz w:val="20"/>
          <w:u w:val="single"/>
        </w:rPr>
      </w:pPr>
      <w:r w:rsidRPr="00CD7B18">
        <w:rPr>
          <w:rFonts w:ascii="Arial Narrow" w:hAnsi="Arial Narrow" w:cs="Arial"/>
          <w:b/>
          <w:bCs/>
          <w:sz w:val="20"/>
        </w:rPr>
        <w:t>5.</w:t>
      </w:r>
      <w:r w:rsidR="00612BDA" w:rsidRPr="00CD7B18">
        <w:rPr>
          <w:rFonts w:ascii="Arial Narrow" w:hAnsi="Arial Narrow" w:cs="Arial"/>
          <w:b/>
          <w:bCs/>
          <w:sz w:val="20"/>
        </w:rPr>
        <w:t>7</w:t>
      </w:r>
      <w:r w:rsidR="00465FF2" w:rsidRPr="00CD7B18">
        <w:rPr>
          <w:rFonts w:ascii="Arial Narrow" w:hAnsi="Arial Narrow" w:cs="Arial"/>
          <w:b/>
          <w:bCs/>
          <w:sz w:val="20"/>
          <w:u w:val="single"/>
        </w:rPr>
        <w:t xml:space="preserve"> V</w:t>
      </w:r>
      <w:r w:rsidRPr="00CD7B18">
        <w:rPr>
          <w:rFonts w:ascii="Arial Narrow" w:hAnsi="Arial Narrow" w:cs="Arial"/>
          <w:b/>
          <w:bCs/>
          <w:sz w:val="20"/>
          <w:u w:val="single"/>
        </w:rPr>
        <w:t>ariantes</w:t>
      </w:r>
    </w:p>
    <w:p w14:paraId="400C8C19" w14:textId="77777777" w:rsidR="00E67591" w:rsidRPr="00CD7B18" w:rsidRDefault="00E67591" w:rsidP="002C2914">
      <w:pPr>
        <w:spacing w:after="120"/>
        <w:jc w:val="both"/>
        <w:rPr>
          <w:rFonts w:ascii="Arial Narrow" w:hAnsi="Arial Narrow" w:cs="Arial"/>
          <w:b w:val="0"/>
        </w:rPr>
      </w:pPr>
      <w:r w:rsidRPr="00CD7B18">
        <w:rPr>
          <w:rFonts w:ascii="Arial Narrow" w:hAnsi="Arial Narrow" w:cs="Arial"/>
          <w:b w:val="0"/>
        </w:rPr>
        <w:t>Les variantes sont autorisées. Les candidats doivent présenter une offre entièrement conforme au dossier de consultation (solution de base).</w:t>
      </w:r>
    </w:p>
    <w:p w14:paraId="3C67644A" w14:textId="77777777" w:rsidR="005602E8" w:rsidRPr="00CD7B18" w:rsidRDefault="005602E8" w:rsidP="002C2914">
      <w:pPr>
        <w:spacing w:after="120"/>
        <w:jc w:val="both"/>
        <w:rPr>
          <w:rFonts w:ascii="Arial Narrow" w:hAnsi="Arial Narrow" w:cs="Arial"/>
          <w:b w:val="0"/>
        </w:rPr>
      </w:pPr>
      <w:r w:rsidRPr="00CD7B18">
        <w:rPr>
          <w:rFonts w:ascii="Arial Narrow" w:hAnsi="Arial Narrow" w:cs="Arial"/>
          <w:b w:val="0"/>
        </w:rPr>
        <w:t xml:space="preserve">Conformément à l’article 58 du décret n°2016-360 du 25 mars 2016 relatif aux marchés publics, les candidats peuvent présenter, en plus de l’offre de base, </w:t>
      </w:r>
      <w:r w:rsidRPr="00CD7B18">
        <w:rPr>
          <w:rFonts w:ascii="Arial Narrow" w:hAnsi="Arial Narrow" w:cs="Arial"/>
        </w:rPr>
        <w:t>deux variantes maximum</w:t>
      </w:r>
      <w:r w:rsidRPr="00CD7B18">
        <w:rPr>
          <w:rFonts w:ascii="Arial Narrow" w:hAnsi="Arial Narrow" w:cs="Arial"/>
          <w:b w:val="0"/>
        </w:rPr>
        <w:t>, sous réserve de respecter les exigences minimales suivantes :</w:t>
      </w:r>
    </w:p>
    <w:p w14:paraId="657F301D" w14:textId="77777777" w:rsidR="005602E8" w:rsidRPr="00CD7B18" w:rsidRDefault="005602E8" w:rsidP="00E0681E">
      <w:pPr>
        <w:numPr>
          <w:ilvl w:val="0"/>
          <w:numId w:val="25"/>
        </w:numPr>
        <w:jc w:val="both"/>
        <w:rPr>
          <w:rFonts w:ascii="Arial Narrow" w:hAnsi="Arial Narrow" w:cs="Arial"/>
          <w:b w:val="0"/>
          <w:noProof/>
        </w:rPr>
      </w:pPr>
      <w:r w:rsidRPr="00CD7B18">
        <w:rPr>
          <w:rFonts w:ascii="Arial Narrow" w:hAnsi="Arial Narrow" w:cs="Arial"/>
          <w:b w:val="0"/>
        </w:rPr>
        <w:t>Les exigences minimales techniques à respecter sont énoncées dans le présent règlement de la consultation et le CCTP.</w:t>
      </w:r>
    </w:p>
    <w:p w14:paraId="5B65C271" w14:textId="77777777" w:rsidR="00177418" w:rsidRPr="00CD7B18" w:rsidRDefault="005602E8" w:rsidP="00E0681E">
      <w:pPr>
        <w:numPr>
          <w:ilvl w:val="0"/>
          <w:numId w:val="25"/>
        </w:numPr>
        <w:jc w:val="both"/>
        <w:rPr>
          <w:rFonts w:ascii="Arial Narrow" w:hAnsi="Arial Narrow" w:cs="Arial"/>
          <w:b w:val="0"/>
        </w:rPr>
      </w:pPr>
      <w:r w:rsidRPr="00CD7B18">
        <w:rPr>
          <w:rFonts w:ascii="Arial Narrow" w:hAnsi="Arial Narrow" w:cs="Arial"/>
          <w:b w:val="0"/>
        </w:rPr>
        <w:t>Aucune variante sur les prescriptions administratives ne sera acceptée.</w:t>
      </w:r>
      <w:r w:rsidR="00177418" w:rsidRPr="00CD7B18">
        <w:rPr>
          <w:rFonts w:ascii="Arial Narrow" w:hAnsi="Arial Narrow" w:cs="Arial"/>
          <w:b w:val="0"/>
        </w:rPr>
        <w:t xml:space="preserve"> </w:t>
      </w:r>
    </w:p>
    <w:p w14:paraId="69E15731" w14:textId="77777777" w:rsidR="00986B5F" w:rsidRPr="00CD7B18" w:rsidRDefault="00986B5F" w:rsidP="002C2914">
      <w:pPr>
        <w:jc w:val="both"/>
        <w:rPr>
          <w:rFonts w:ascii="Arial Narrow" w:hAnsi="Arial Narrow" w:cs="Arial"/>
          <w:b w:val="0"/>
        </w:rPr>
      </w:pPr>
    </w:p>
    <w:p w14:paraId="04DAF375" w14:textId="77777777" w:rsidR="00607322" w:rsidRPr="00CD7B18" w:rsidRDefault="00824731" w:rsidP="002C2914">
      <w:pPr>
        <w:pBdr>
          <w:top w:val="single" w:sz="4" w:space="1" w:color="auto"/>
          <w:left w:val="single" w:sz="4" w:space="4" w:color="auto"/>
          <w:bottom w:val="single" w:sz="4" w:space="1" w:color="auto"/>
          <w:right w:val="single" w:sz="4" w:space="4" w:color="auto"/>
        </w:pBdr>
        <w:spacing w:after="240"/>
        <w:jc w:val="both"/>
        <w:rPr>
          <w:rFonts w:ascii="Arial Narrow" w:hAnsi="Arial Narrow" w:cs="Arial"/>
          <w:u w:val="single"/>
        </w:rPr>
      </w:pPr>
      <w:r w:rsidRPr="00CD7B18">
        <w:rPr>
          <w:rFonts w:ascii="Arial Narrow" w:hAnsi="Arial Narrow" w:cs="Arial"/>
        </w:rPr>
        <w:t>ARTCILE 6 : INTERVENANTS</w:t>
      </w:r>
    </w:p>
    <w:p w14:paraId="5EBA7E42" w14:textId="59E4E177" w:rsidR="001C4030" w:rsidRDefault="002C2914" w:rsidP="002C2914">
      <w:pPr>
        <w:jc w:val="both"/>
        <w:rPr>
          <w:rFonts w:ascii="Arial Narrow" w:hAnsi="Arial Narrow" w:cs="Arial"/>
          <w:u w:val="single"/>
        </w:rPr>
      </w:pPr>
      <w:bookmarkStart w:id="24" w:name="_Toc113932119"/>
      <w:bookmarkEnd w:id="21"/>
      <w:r w:rsidRPr="00CD7B18">
        <w:rPr>
          <w:rFonts w:ascii="Arial Narrow" w:hAnsi="Arial Narrow" w:cs="Arial"/>
          <w:u w:val="single"/>
        </w:rPr>
        <w:t>6</w:t>
      </w:r>
      <w:r w:rsidR="001C4030" w:rsidRPr="00CD7B18">
        <w:rPr>
          <w:rFonts w:ascii="Arial Narrow" w:hAnsi="Arial Narrow" w:cs="Arial"/>
          <w:u w:val="single"/>
        </w:rPr>
        <w:t>.1. Maîtrise d’ouvrage</w:t>
      </w:r>
    </w:p>
    <w:p w14:paraId="3CAA78A8" w14:textId="77777777" w:rsidR="00855767" w:rsidRPr="00CD7B18" w:rsidRDefault="00855767" w:rsidP="002C2914">
      <w:pPr>
        <w:jc w:val="both"/>
        <w:rPr>
          <w:rFonts w:ascii="Arial Narrow" w:hAnsi="Arial Narrow" w:cs="Arial"/>
          <w:u w:val="single"/>
        </w:rPr>
      </w:pPr>
    </w:p>
    <w:p w14:paraId="5FC0FD74" w14:textId="77777777" w:rsidR="00855767" w:rsidRPr="00855767" w:rsidRDefault="00855767" w:rsidP="00855767">
      <w:pPr>
        <w:rPr>
          <w:rFonts w:ascii="Times New Roman" w:hAnsi="Times New Roman"/>
          <w:b w:val="0"/>
          <w:sz w:val="24"/>
          <w:szCs w:val="24"/>
        </w:rPr>
      </w:pPr>
      <w:r w:rsidRPr="00855767">
        <w:rPr>
          <w:rFonts w:ascii="Times New Roman" w:hAnsi="Times New Roman"/>
          <w:bCs/>
          <w:sz w:val="24"/>
          <w:szCs w:val="24"/>
        </w:rPr>
        <w:t>Mairie de Le Plessis Belleville</w:t>
      </w:r>
    </w:p>
    <w:p w14:paraId="09C839F7" w14:textId="77777777" w:rsidR="00855767" w:rsidRPr="00855767" w:rsidRDefault="00855767" w:rsidP="00855767">
      <w:pPr>
        <w:rPr>
          <w:rFonts w:ascii="Times New Roman" w:hAnsi="Times New Roman"/>
          <w:b w:val="0"/>
          <w:sz w:val="24"/>
          <w:szCs w:val="24"/>
        </w:rPr>
      </w:pPr>
      <w:r w:rsidRPr="00855767">
        <w:rPr>
          <w:rFonts w:ascii="Times New Roman" w:hAnsi="Times New Roman"/>
          <w:b w:val="0"/>
          <w:sz w:val="24"/>
          <w:szCs w:val="24"/>
        </w:rPr>
        <w:t>08, Place de l’Eglise</w:t>
      </w:r>
    </w:p>
    <w:p w14:paraId="61645EA4" w14:textId="77777777" w:rsidR="00855767" w:rsidRPr="00855767" w:rsidRDefault="00855767" w:rsidP="00855767">
      <w:pPr>
        <w:rPr>
          <w:rFonts w:ascii="Times New Roman" w:hAnsi="Times New Roman"/>
          <w:b w:val="0"/>
          <w:sz w:val="24"/>
          <w:szCs w:val="24"/>
        </w:rPr>
      </w:pPr>
      <w:r w:rsidRPr="00855767">
        <w:rPr>
          <w:rFonts w:ascii="Times New Roman" w:hAnsi="Times New Roman"/>
          <w:b w:val="0"/>
          <w:sz w:val="24"/>
          <w:szCs w:val="24"/>
        </w:rPr>
        <w:t>60330 LE PLESSIS BELLEVILLE</w:t>
      </w:r>
    </w:p>
    <w:p w14:paraId="338A9101" w14:textId="77777777" w:rsidR="001C4030" w:rsidRPr="00CD7B18" w:rsidRDefault="001C4030" w:rsidP="002C2914">
      <w:pPr>
        <w:jc w:val="both"/>
        <w:rPr>
          <w:rFonts w:ascii="Arial Narrow" w:hAnsi="Arial Narrow" w:cs="Arial"/>
          <w:u w:val="single"/>
        </w:rPr>
      </w:pPr>
    </w:p>
    <w:p w14:paraId="4F3F25BA" w14:textId="3A6A221F" w:rsidR="001C4030" w:rsidRPr="00CD7B18" w:rsidRDefault="001C4030" w:rsidP="002C2914">
      <w:pPr>
        <w:jc w:val="both"/>
        <w:rPr>
          <w:rFonts w:ascii="Arial Narrow" w:hAnsi="Arial Narrow" w:cs="Arial"/>
          <w:u w:val="single"/>
        </w:rPr>
      </w:pPr>
    </w:p>
    <w:p w14:paraId="44973A5E" w14:textId="77777777" w:rsidR="001C4030" w:rsidRPr="00CD7B18" w:rsidRDefault="002C2914" w:rsidP="002C2914">
      <w:pPr>
        <w:jc w:val="both"/>
        <w:rPr>
          <w:rFonts w:ascii="Arial Narrow" w:hAnsi="Arial Narrow" w:cs="Arial"/>
          <w:u w:val="single"/>
        </w:rPr>
      </w:pPr>
      <w:r w:rsidRPr="00CD7B18">
        <w:rPr>
          <w:rFonts w:ascii="Arial Narrow" w:hAnsi="Arial Narrow" w:cs="Arial"/>
          <w:u w:val="single"/>
        </w:rPr>
        <w:t>6</w:t>
      </w:r>
      <w:r w:rsidR="001C4030" w:rsidRPr="00CD7B18">
        <w:rPr>
          <w:rFonts w:ascii="Arial Narrow" w:hAnsi="Arial Narrow" w:cs="Arial"/>
          <w:u w:val="single"/>
        </w:rPr>
        <w:t>.2. Maîtrise d’œuvre</w:t>
      </w:r>
    </w:p>
    <w:p w14:paraId="78A71444" w14:textId="77777777" w:rsidR="001C4030" w:rsidRPr="00CD7B18" w:rsidRDefault="001C4030" w:rsidP="002C2914">
      <w:pPr>
        <w:jc w:val="both"/>
        <w:rPr>
          <w:rFonts w:ascii="Arial Narrow" w:hAnsi="Arial Narrow" w:cs="Arial"/>
          <w:u w:val="single"/>
        </w:rPr>
      </w:pPr>
    </w:p>
    <w:p w14:paraId="3CC17907" w14:textId="1ECAAB48" w:rsidR="001C4030" w:rsidRPr="00CD7B18" w:rsidRDefault="001C4030" w:rsidP="002C2914">
      <w:pPr>
        <w:jc w:val="both"/>
        <w:rPr>
          <w:rFonts w:ascii="Arial Narrow" w:hAnsi="Arial Narrow" w:cs="Arial"/>
          <w:b w:val="0"/>
        </w:rPr>
      </w:pPr>
      <w:r w:rsidRPr="00CD7B18">
        <w:rPr>
          <w:rFonts w:ascii="Arial Narrow" w:hAnsi="Arial Narrow" w:cs="Arial"/>
          <w:b w:val="0"/>
        </w:rPr>
        <w:t xml:space="preserve">La maîtrise d’œuvre, dans le cadre de ce marché, est assurée par le </w:t>
      </w:r>
      <w:r w:rsidR="00C655F1">
        <w:rPr>
          <w:rFonts w:ascii="Arial Narrow" w:hAnsi="Arial Narrow" w:cs="Arial"/>
          <w:b w:val="0"/>
        </w:rPr>
        <w:t xml:space="preserve">cabinet </w:t>
      </w:r>
      <w:r w:rsidR="00C655F1" w:rsidRPr="001073F1">
        <w:rPr>
          <w:rFonts w:ascii="Arial Narrow" w:hAnsi="Arial Narrow" w:cs="Arial"/>
        </w:rPr>
        <w:t>ACP</w:t>
      </w:r>
      <w:r w:rsidR="005A4649" w:rsidRPr="001073F1">
        <w:rPr>
          <w:rFonts w:ascii="Arial Narrow" w:hAnsi="Arial Narrow" w:cs="Arial"/>
        </w:rPr>
        <w:t>, 61 Ter rue Saint Joseph 60200 COMPIEGNE</w:t>
      </w:r>
    </w:p>
    <w:p w14:paraId="654CD2FD" w14:textId="77777777" w:rsidR="001C4030" w:rsidRPr="00CD7B18" w:rsidRDefault="001C4030" w:rsidP="002C2914">
      <w:pPr>
        <w:jc w:val="both"/>
        <w:rPr>
          <w:rFonts w:ascii="Arial Narrow" w:hAnsi="Arial Narrow" w:cs="Arial"/>
          <w:u w:val="single"/>
        </w:rPr>
      </w:pPr>
    </w:p>
    <w:p w14:paraId="4F471EC2" w14:textId="77777777" w:rsidR="001C4030" w:rsidRPr="00CD7B18" w:rsidRDefault="002C2914" w:rsidP="002C2914">
      <w:pPr>
        <w:jc w:val="both"/>
        <w:rPr>
          <w:rFonts w:ascii="Arial Narrow" w:hAnsi="Arial Narrow" w:cs="Arial"/>
          <w:bCs/>
          <w:u w:val="single"/>
        </w:rPr>
      </w:pPr>
      <w:r w:rsidRPr="00CD7B18">
        <w:rPr>
          <w:rFonts w:ascii="Arial Narrow" w:hAnsi="Arial Narrow" w:cs="Arial"/>
          <w:u w:val="single"/>
        </w:rPr>
        <w:t>6</w:t>
      </w:r>
      <w:r w:rsidR="001C4030" w:rsidRPr="00CD7B18">
        <w:rPr>
          <w:rFonts w:ascii="Arial Narrow" w:hAnsi="Arial Narrow" w:cs="Arial"/>
          <w:u w:val="single"/>
        </w:rPr>
        <w:t xml:space="preserve">.3. </w:t>
      </w:r>
      <w:r w:rsidR="001C4030" w:rsidRPr="00CD7B18">
        <w:rPr>
          <w:rFonts w:ascii="Arial Narrow" w:hAnsi="Arial Narrow" w:cs="Arial"/>
          <w:bCs/>
          <w:u w:val="single"/>
        </w:rPr>
        <w:t>Contrôleur technique</w:t>
      </w:r>
    </w:p>
    <w:p w14:paraId="7673D310" w14:textId="77777777" w:rsidR="001C4030" w:rsidRPr="00CD7B18" w:rsidRDefault="001C4030" w:rsidP="002C2914">
      <w:pPr>
        <w:jc w:val="both"/>
        <w:rPr>
          <w:rFonts w:ascii="Arial Narrow" w:hAnsi="Arial Narrow" w:cs="Arial"/>
          <w:bCs/>
          <w:u w:val="single"/>
        </w:rPr>
      </w:pPr>
    </w:p>
    <w:p w14:paraId="5474FDCE" w14:textId="77777777" w:rsidR="001C4030" w:rsidRPr="00CD7B18" w:rsidRDefault="001C4030" w:rsidP="002C2914">
      <w:pPr>
        <w:jc w:val="both"/>
        <w:rPr>
          <w:rFonts w:ascii="Arial Narrow" w:hAnsi="Arial Narrow" w:cs="Arial"/>
          <w:b w:val="0"/>
        </w:rPr>
      </w:pPr>
      <w:r w:rsidRPr="00CD7B18">
        <w:rPr>
          <w:rFonts w:ascii="Arial Narrow" w:hAnsi="Arial Narrow" w:cs="Arial"/>
          <w:b w:val="0"/>
        </w:rPr>
        <w:t>Sans objet.</w:t>
      </w:r>
    </w:p>
    <w:p w14:paraId="27399E61" w14:textId="77777777" w:rsidR="001C4030" w:rsidRPr="00CD7B18" w:rsidRDefault="001C4030" w:rsidP="002C2914">
      <w:pPr>
        <w:jc w:val="both"/>
        <w:rPr>
          <w:rFonts w:ascii="Arial Narrow" w:hAnsi="Arial Narrow" w:cs="Arial"/>
          <w:u w:val="single"/>
        </w:rPr>
      </w:pPr>
    </w:p>
    <w:p w14:paraId="687DC135" w14:textId="77777777" w:rsidR="001C4030" w:rsidRPr="00CD7B18" w:rsidRDefault="002C2914" w:rsidP="002C2914">
      <w:pPr>
        <w:jc w:val="both"/>
        <w:rPr>
          <w:rFonts w:ascii="Arial Narrow" w:hAnsi="Arial Narrow" w:cs="Arial"/>
          <w:u w:val="single"/>
        </w:rPr>
      </w:pPr>
      <w:r w:rsidRPr="00CD7B18">
        <w:rPr>
          <w:rFonts w:ascii="Arial Narrow" w:hAnsi="Arial Narrow" w:cs="Arial"/>
          <w:u w:val="single"/>
        </w:rPr>
        <w:t>6</w:t>
      </w:r>
      <w:r w:rsidR="001C4030" w:rsidRPr="00CD7B18">
        <w:rPr>
          <w:rFonts w:ascii="Arial Narrow" w:hAnsi="Arial Narrow" w:cs="Arial"/>
          <w:u w:val="single"/>
        </w:rPr>
        <w:t>.4. Coordonnateur de sécurité et de protection de la santé des travailleurs</w:t>
      </w:r>
    </w:p>
    <w:p w14:paraId="3B6A0384" w14:textId="77777777" w:rsidR="001C4030" w:rsidRPr="00CD7B18" w:rsidRDefault="001C4030" w:rsidP="002C2914">
      <w:pPr>
        <w:jc w:val="both"/>
        <w:rPr>
          <w:rFonts w:ascii="Arial Narrow" w:hAnsi="Arial Narrow" w:cs="Arial"/>
          <w:u w:val="single"/>
        </w:rPr>
      </w:pPr>
    </w:p>
    <w:p w14:paraId="6D15C30E" w14:textId="77777777" w:rsidR="001C4030" w:rsidRPr="00CD7B18" w:rsidRDefault="001C4030" w:rsidP="002C2914">
      <w:pPr>
        <w:jc w:val="both"/>
        <w:rPr>
          <w:rFonts w:ascii="Arial Narrow" w:hAnsi="Arial Narrow" w:cs="Arial"/>
          <w:b w:val="0"/>
          <w:bCs/>
        </w:rPr>
      </w:pPr>
      <w:r w:rsidRPr="00CD7B18">
        <w:rPr>
          <w:rFonts w:ascii="Arial Narrow" w:hAnsi="Arial Narrow" w:cs="Arial"/>
          <w:b w:val="0"/>
          <w:bCs/>
        </w:rPr>
        <w:t>Conformément à la règlementation en vigueur, la mission de coordination de sécurité et de protection de la santé pour cette opération est de catégorie II.</w:t>
      </w:r>
    </w:p>
    <w:p w14:paraId="76E8E3B3" w14:textId="77777777" w:rsidR="001C4030" w:rsidRPr="00CD7B18" w:rsidRDefault="001C4030" w:rsidP="002C2914">
      <w:pPr>
        <w:jc w:val="both"/>
        <w:rPr>
          <w:rFonts w:ascii="Arial Narrow" w:hAnsi="Arial Narrow" w:cs="Arial"/>
          <w:b w:val="0"/>
          <w:bCs/>
        </w:rPr>
      </w:pPr>
    </w:p>
    <w:p w14:paraId="5F742E5B" w14:textId="77777777" w:rsidR="001C4030" w:rsidRPr="00CD7B18" w:rsidRDefault="001C4030" w:rsidP="002C2914">
      <w:pPr>
        <w:jc w:val="both"/>
        <w:rPr>
          <w:rFonts w:ascii="Arial Narrow" w:hAnsi="Arial Narrow" w:cs="Arial"/>
          <w:b w:val="0"/>
        </w:rPr>
      </w:pPr>
      <w:r w:rsidRPr="00CD7B18">
        <w:rPr>
          <w:rFonts w:ascii="Arial Narrow" w:hAnsi="Arial Narrow" w:cs="Arial"/>
          <w:b w:val="0"/>
        </w:rPr>
        <w:t>Les coordonnées du coordonnateur en matière de sécurité et de protection de la santé sont :</w:t>
      </w:r>
    </w:p>
    <w:p w14:paraId="07233B4B" w14:textId="77777777" w:rsidR="00A670AB" w:rsidRPr="00CD7B18" w:rsidRDefault="00A670AB" w:rsidP="002C2914">
      <w:pPr>
        <w:jc w:val="both"/>
        <w:rPr>
          <w:rFonts w:ascii="Arial Narrow" w:hAnsi="Arial Narrow" w:cs="Arial"/>
          <w:b w:val="0"/>
        </w:rPr>
      </w:pPr>
    </w:p>
    <w:p w14:paraId="6DA664BD" w14:textId="3CC84587" w:rsidR="00A670AB" w:rsidRPr="00E32D20" w:rsidRDefault="00C84F15" w:rsidP="00E54F58">
      <w:pPr>
        <w:jc w:val="center"/>
        <w:rPr>
          <w:rFonts w:ascii="Arial Narrow" w:hAnsi="Arial Narrow" w:cs="Arial"/>
        </w:rPr>
      </w:pPr>
      <w:r>
        <w:rPr>
          <w:rFonts w:ascii="Arial Narrow" w:hAnsi="Arial Narrow" w:cs="Arial"/>
        </w:rPr>
        <w:t xml:space="preserve">Qualiconsult agence de Senlis </w:t>
      </w:r>
    </w:p>
    <w:p w14:paraId="2373A537" w14:textId="77777777" w:rsidR="00C655F1" w:rsidRPr="00CD7B18" w:rsidRDefault="00C655F1" w:rsidP="002C2914">
      <w:pPr>
        <w:jc w:val="center"/>
        <w:rPr>
          <w:rFonts w:ascii="Arial Narrow" w:hAnsi="Arial Narrow" w:cs="Arial"/>
          <w:b w:val="0"/>
          <w:bCs/>
        </w:rPr>
      </w:pPr>
    </w:p>
    <w:p w14:paraId="269600E1" w14:textId="77777777" w:rsidR="001C4030" w:rsidRPr="00CD7B18" w:rsidRDefault="001C4030" w:rsidP="002C2914">
      <w:pPr>
        <w:jc w:val="both"/>
        <w:rPr>
          <w:rFonts w:ascii="Arial Narrow" w:hAnsi="Arial Narrow" w:cs="Arial"/>
          <w:b w:val="0"/>
          <w:bCs/>
        </w:rPr>
      </w:pPr>
      <w:r w:rsidRPr="00CD7B18">
        <w:rPr>
          <w:rFonts w:ascii="Arial Narrow" w:hAnsi="Arial Narrow" w:cs="Arial"/>
          <w:b w:val="0"/>
          <w:bCs/>
        </w:rPr>
        <w:t>Les entreprises seront tenues de remettre au coordonnateur de sécurité, un plan particulier de sécurité et de protection de la santé (PPSPS) en phase préparatoire.</w:t>
      </w:r>
    </w:p>
    <w:p w14:paraId="63AC7FAB" w14:textId="77777777" w:rsidR="001C4030" w:rsidRPr="00CD7B18" w:rsidRDefault="001C4030" w:rsidP="002C2914">
      <w:pPr>
        <w:jc w:val="both"/>
        <w:rPr>
          <w:rFonts w:ascii="Arial Narrow" w:hAnsi="Arial Narrow" w:cs="Arial"/>
          <w:u w:val="single"/>
        </w:rPr>
      </w:pPr>
    </w:p>
    <w:p w14:paraId="6BAAAB58" w14:textId="77777777" w:rsidR="001C4030" w:rsidRPr="00CD7B18" w:rsidRDefault="002C2914" w:rsidP="002C2914">
      <w:pPr>
        <w:jc w:val="both"/>
        <w:rPr>
          <w:rFonts w:ascii="Arial Narrow" w:hAnsi="Arial Narrow" w:cs="Arial"/>
          <w:u w:val="single"/>
        </w:rPr>
      </w:pPr>
      <w:r w:rsidRPr="00CD7B18">
        <w:rPr>
          <w:rFonts w:ascii="Arial Narrow" w:hAnsi="Arial Narrow" w:cs="Arial"/>
          <w:u w:val="single"/>
        </w:rPr>
        <w:t>6</w:t>
      </w:r>
      <w:r w:rsidR="001C4030" w:rsidRPr="00CD7B18">
        <w:rPr>
          <w:rFonts w:ascii="Arial Narrow" w:hAnsi="Arial Narrow" w:cs="Arial"/>
          <w:u w:val="single"/>
        </w:rPr>
        <w:t>.5. Contrôle de fabrication et extérieur</w:t>
      </w:r>
    </w:p>
    <w:p w14:paraId="0D7C4236" w14:textId="77777777" w:rsidR="001C4030" w:rsidRPr="00CD7B18" w:rsidRDefault="001C4030" w:rsidP="002C2914">
      <w:pPr>
        <w:jc w:val="both"/>
        <w:rPr>
          <w:rFonts w:ascii="Arial Narrow" w:hAnsi="Arial Narrow" w:cs="Arial"/>
          <w:u w:val="single"/>
        </w:rPr>
      </w:pPr>
    </w:p>
    <w:p w14:paraId="7304D32D" w14:textId="77777777" w:rsidR="001C4030" w:rsidRPr="00E32D20" w:rsidRDefault="00C655F1" w:rsidP="002C2914">
      <w:pPr>
        <w:jc w:val="center"/>
        <w:rPr>
          <w:rFonts w:ascii="Arial Narrow" w:hAnsi="Arial Narrow" w:cs="Arial"/>
        </w:rPr>
      </w:pPr>
      <w:r w:rsidRPr="00E32D20">
        <w:rPr>
          <w:rFonts w:ascii="Arial Narrow" w:hAnsi="Arial Narrow" w:cs="Arial"/>
          <w:bCs/>
        </w:rPr>
        <w:t>Sans objet</w:t>
      </w:r>
    </w:p>
    <w:p w14:paraId="1B266314" w14:textId="77777777" w:rsidR="00875C38" w:rsidRPr="00CD7B18" w:rsidRDefault="00875C38" w:rsidP="002C2914">
      <w:pPr>
        <w:jc w:val="both"/>
        <w:rPr>
          <w:rFonts w:ascii="Arial Narrow" w:hAnsi="Arial Narrow" w:cs="Arial"/>
          <w:b w:val="0"/>
        </w:rPr>
      </w:pPr>
    </w:p>
    <w:p w14:paraId="2AB3C850" w14:textId="77777777" w:rsidR="009211D8" w:rsidRPr="00CD7B18" w:rsidRDefault="00C97E67" w:rsidP="002C2914">
      <w:pPr>
        <w:pBdr>
          <w:top w:val="single" w:sz="4" w:space="1" w:color="auto"/>
          <w:left w:val="single" w:sz="4" w:space="4" w:color="auto"/>
          <w:bottom w:val="single" w:sz="4" w:space="1" w:color="auto"/>
          <w:right w:val="single" w:sz="4" w:space="4" w:color="auto"/>
        </w:pBdr>
        <w:ind w:right="23"/>
        <w:jc w:val="both"/>
        <w:rPr>
          <w:rFonts w:ascii="Arial Narrow" w:hAnsi="Arial Narrow" w:cs="Arial"/>
          <w:bCs/>
        </w:rPr>
      </w:pPr>
      <w:r w:rsidRPr="00CD7B18">
        <w:rPr>
          <w:rFonts w:ascii="Arial Narrow" w:hAnsi="Arial Narrow" w:cs="Arial"/>
          <w:bCs/>
        </w:rPr>
        <w:t>Article 7</w:t>
      </w:r>
      <w:r w:rsidR="00DD0C12" w:rsidRPr="00CD7B18">
        <w:rPr>
          <w:rFonts w:ascii="Arial Narrow" w:hAnsi="Arial Narrow" w:cs="Arial"/>
          <w:bCs/>
        </w:rPr>
        <w:t> : Visite sur site</w:t>
      </w:r>
    </w:p>
    <w:p w14:paraId="4E187AEE" w14:textId="77777777" w:rsidR="00363923" w:rsidRPr="00CD7B18" w:rsidRDefault="00363923" w:rsidP="002C2914">
      <w:pPr>
        <w:ind w:right="23"/>
        <w:jc w:val="both"/>
        <w:rPr>
          <w:rFonts w:ascii="Arial Narrow" w:hAnsi="Arial Narrow" w:cs="Arial"/>
          <w:b w:val="0"/>
        </w:rPr>
      </w:pPr>
    </w:p>
    <w:p w14:paraId="1C30DC72" w14:textId="363C3389" w:rsidR="00C54F01" w:rsidRPr="00CD7B18" w:rsidRDefault="00C54F01" w:rsidP="002C2914">
      <w:pPr>
        <w:tabs>
          <w:tab w:val="left" w:pos="0"/>
        </w:tabs>
        <w:spacing w:after="240"/>
        <w:jc w:val="both"/>
        <w:rPr>
          <w:rFonts w:ascii="Arial Narrow" w:hAnsi="Arial Narrow" w:cs="Arial"/>
          <w:b w:val="0"/>
        </w:rPr>
      </w:pPr>
      <w:r w:rsidRPr="00CD7B18">
        <w:rPr>
          <w:rFonts w:ascii="Arial Narrow" w:hAnsi="Arial Narrow" w:cs="Arial"/>
          <w:b w:val="0"/>
        </w:rPr>
        <w:t xml:space="preserve">La visite sur site pour l’établissement de l’offre est </w:t>
      </w:r>
      <w:r w:rsidR="00220139">
        <w:rPr>
          <w:rFonts w:ascii="Arial Narrow" w:hAnsi="Arial Narrow" w:cs="Arial"/>
          <w:b w:val="0"/>
        </w:rPr>
        <w:t>obligatoire, la demande de visite devra être faite au moins 2 semaines avant la date limite de remise des offres auprès des services techniques de la ville de Le Plessis Belleville.</w:t>
      </w:r>
    </w:p>
    <w:p w14:paraId="1985CF0B" w14:textId="08058711" w:rsidR="00C54F01" w:rsidRPr="00CD7B18" w:rsidRDefault="00C54F01" w:rsidP="002C2914">
      <w:pPr>
        <w:tabs>
          <w:tab w:val="left" w:pos="0"/>
        </w:tabs>
        <w:spacing w:after="240"/>
        <w:jc w:val="both"/>
        <w:rPr>
          <w:rFonts w:ascii="Arial Narrow" w:hAnsi="Arial Narrow"/>
          <w:b w:val="0"/>
        </w:rPr>
      </w:pPr>
      <w:r w:rsidRPr="00CD7B18">
        <w:rPr>
          <w:rFonts w:ascii="Arial Narrow" w:hAnsi="Arial Narrow"/>
          <w:b w:val="0"/>
        </w:rPr>
        <w:t xml:space="preserve">Dans le cas où l’entreprise souhaiterait réaliser des sondages, elle doit contacter </w:t>
      </w:r>
      <w:r w:rsidR="00E32D20">
        <w:rPr>
          <w:rFonts w:ascii="Arial Narrow" w:hAnsi="Arial Narrow"/>
          <w:b w:val="0"/>
        </w:rPr>
        <w:t>le maître d’œ</w:t>
      </w:r>
      <w:r w:rsidR="00C655F1">
        <w:rPr>
          <w:rFonts w:ascii="Arial Narrow" w:hAnsi="Arial Narrow"/>
          <w:b w:val="0"/>
        </w:rPr>
        <w:t>uvre</w:t>
      </w:r>
      <w:r w:rsidRPr="00CD7B18">
        <w:rPr>
          <w:rFonts w:ascii="Arial Narrow" w:hAnsi="Arial Narrow"/>
          <w:b w:val="0"/>
        </w:rPr>
        <w:t>.</w:t>
      </w:r>
    </w:p>
    <w:p w14:paraId="3D64935E" w14:textId="77777777" w:rsidR="00612BDA" w:rsidRPr="00CD7B18" w:rsidRDefault="00C97E67" w:rsidP="002C2914">
      <w:pPr>
        <w:widowControl w:val="0"/>
        <w:pBdr>
          <w:top w:val="single" w:sz="4" w:space="1" w:color="auto"/>
          <w:left w:val="single" w:sz="4" w:space="5" w:color="auto"/>
          <w:bottom w:val="single" w:sz="4" w:space="1" w:color="auto"/>
          <w:right w:val="single" w:sz="4" w:space="4" w:color="auto"/>
        </w:pBdr>
        <w:tabs>
          <w:tab w:val="left" w:pos="284"/>
        </w:tabs>
        <w:ind w:right="-1"/>
        <w:jc w:val="both"/>
        <w:outlineLvl w:val="1"/>
        <w:rPr>
          <w:rFonts w:ascii="Arial Narrow" w:hAnsi="Arial Narrow" w:cs="Arial"/>
        </w:rPr>
      </w:pPr>
      <w:r w:rsidRPr="00CD7B18">
        <w:rPr>
          <w:rFonts w:ascii="Arial Narrow" w:hAnsi="Arial Narrow" w:cs="Arial"/>
          <w:bCs/>
        </w:rPr>
        <w:t>ARTICLE 8</w:t>
      </w:r>
      <w:r w:rsidR="00612BDA" w:rsidRPr="00CD7B18">
        <w:rPr>
          <w:rFonts w:ascii="Arial Narrow" w:hAnsi="Arial Narrow" w:cs="Arial"/>
          <w:bCs/>
        </w:rPr>
        <w:t xml:space="preserve"> </w:t>
      </w:r>
      <w:r w:rsidR="00612BDA" w:rsidRPr="00CD7B18">
        <w:rPr>
          <w:rFonts w:ascii="Arial Narrow" w:hAnsi="Arial Narrow" w:cs="Arial"/>
        </w:rPr>
        <w:t xml:space="preserve">: MODALITES DE RETRAIT DU DOSSIER DE CONSULTATION </w:t>
      </w:r>
    </w:p>
    <w:p w14:paraId="567643BB" w14:textId="77777777" w:rsidR="00363923" w:rsidRPr="00CD7B18" w:rsidRDefault="00363923" w:rsidP="002C2914">
      <w:pPr>
        <w:jc w:val="both"/>
        <w:rPr>
          <w:rFonts w:ascii="Arial Narrow" w:hAnsi="Arial Narrow" w:cs="Arial"/>
          <w:b w:val="0"/>
        </w:rPr>
      </w:pPr>
    </w:p>
    <w:p w14:paraId="12113AD2" w14:textId="77777777" w:rsidR="00264313" w:rsidRPr="00CD7B18" w:rsidRDefault="00264313" w:rsidP="002C2914">
      <w:pPr>
        <w:jc w:val="both"/>
        <w:rPr>
          <w:rFonts w:ascii="Arial Narrow" w:hAnsi="Arial Narrow" w:cs="Arial"/>
          <w:b w:val="0"/>
        </w:rPr>
      </w:pPr>
      <w:r w:rsidRPr="00CD7B18">
        <w:rPr>
          <w:rFonts w:ascii="Arial Narrow" w:hAnsi="Arial Narrow" w:cs="Arial"/>
          <w:b w:val="0"/>
        </w:rPr>
        <w:t xml:space="preserve">Le dossier de consultation des entreprises comprend : </w:t>
      </w:r>
    </w:p>
    <w:p w14:paraId="3A0A549E" w14:textId="77777777" w:rsidR="001D236D" w:rsidRPr="00CD7B18" w:rsidRDefault="001D236D" w:rsidP="00E0681E">
      <w:pPr>
        <w:numPr>
          <w:ilvl w:val="0"/>
          <w:numId w:val="19"/>
        </w:numPr>
        <w:jc w:val="both"/>
        <w:rPr>
          <w:rFonts w:ascii="Arial Narrow" w:hAnsi="Arial Narrow" w:cs="Arial"/>
          <w:b w:val="0"/>
        </w:rPr>
      </w:pPr>
      <w:r w:rsidRPr="00CD7B18">
        <w:rPr>
          <w:rFonts w:ascii="Arial Narrow" w:hAnsi="Arial Narrow" w:cs="Arial"/>
          <w:b w:val="0"/>
        </w:rPr>
        <w:lastRenderedPageBreak/>
        <w:t>le présent règlement de la consultation (R.C.)</w:t>
      </w:r>
    </w:p>
    <w:p w14:paraId="395D126E" w14:textId="77777777" w:rsidR="001D236D" w:rsidRPr="00CD7B18" w:rsidRDefault="001D236D" w:rsidP="00E0681E">
      <w:pPr>
        <w:numPr>
          <w:ilvl w:val="0"/>
          <w:numId w:val="19"/>
        </w:numPr>
        <w:jc w:val="both"/>
        <w:rPr>
          <w:rFonts w:ascii="Arial Narrow" w:hAnsi="Arial Narrow" w:cs="Arial"/>
          <w:b w:val="0"/>
        </w:rPr>
      </w:pPr>
      <w:r w:rsidRPr="00CD7B18">
        <w:rPr>
          <w:rFonts w:ascii="Arial Narrow" w:hAnsi="Arial Narrow" w:cs="Arial"/>
          <w:b w:val="0"/>
        </w:rPr>
        <w:t>l’acte d’engagement (A.E.) et son éventuelle annexe :</w:t>
      </w:r>
    </w:p>
    <w:p w14:paraId="4298E86B" w14:textId="77777777" w:rsidR="001D236D" w:rsidRPr="00CD7B18" w:rsidRDefault="001D236D" w:rsidP="00E0681E">
      <w:pPr>
        <w:numPr>
          <w:ilvl w:val="1"/>
          <w:numId w:val="19"/>
        </w:numPr>
        <w:jc w:val="both"/>
        <w:rPr>
          <w:rFonts w:ascii="Arial Narrow" w:hAnsi="Arial Narrow" w:cs="Arial"/>
          <w:b w:val="0"/>
        </w:rPr>
      </w:pPr>
      <w:r w:rsidRPr="00CD7B18">
        <w:rPr>
          <w:rFonts w:ascii="Arial Narrow" w:hAnsi="Arial Narrow" w:cs="Arial"/>
          <w:b w:val="0"/>
        </w:rPr>
        <w:t>l’annexe de sous-traitance à l’acte d’engagement (DC4)</w:t>
      </w:r>
    </w:p>
    <w:p w14:paraId="7F191E45" w14:textId="77777777" w:rsidR="001D236D" w:rsidRPr="00CD7B18" w:rsidRDefault="001D236D" w:rsidP="00E0681E">
      <w:pPr>
        <w:numPr>
          <w:ilvl w:val="0"/>
          <w:numId w:val="19"/>
        </w:numPr>
        <w:jc w:val="both"/>
        <w:rPr>
          <w:rFonts w:ascii="Arial Narrow" w:hAnsi="Arial Narrow" w:cs="Arial"/>
          <w:b w:val="0"/>
        </w:rPr>
      </w:pPr>
      <w:r w:rsidRPr="00CD7B18">
        <w:rPr>
          <w:rFonts w:ascii="Arial Narrow" w:hAnsi="Arial Narrow" w:cs="Arial"/>
          <w:b w:val="0"/>
        </w:rPr>
        <w:t>le cahier des clauses administratives particulières (C.C.A.P.) et ses annexes :</w:t>
      </w:r>
    </w:p>
    <w:p w14:paraId="01AB2F43" w14:textId="77777777" w:rsidR="001D236D" w:rsidRPr="00CD7B18" w:rsidRDefault="001D236D" w:rsidP="00E0681E">
      <w:pPr>
        <w:numPr>
          <w:ilvl w:val="1"/>
          <w:numId w:val="19"/>
        </w:numPr>
        <w:jc w:val="both"/>
        <w:rPr>
          <w:rFonts w:ascii="Arial Narrow" w:hAnsi="Arial Narrow" w:cs="Arial"/>
          <w:b w:val="0"/>
        </w:rPr>
      </w:pPr>
      <w:r w:rsidRPr="00CD7B18">
        <w:rPr>
          <w:rFonts w:ascii="Arial Narrow" w:hAnsi="Arial Narrow" w:cs="Arial"/>
          <w:b w:val="0"/>
        </w:rPr>
        <w:t>le tableau d’écobilan environnemental</w:t>
      </w:r>
    </w:p>
    <w:p w14:paraId="1F40C9ED" w14:textId="77777777" w:rsidR="001D236D" w:rsidRPr="00CD7B18" w:rsidRDefault="001D236D" w:rsidP="00E0681E">
      <w:pPr>
        <w:numPr>
          <w:ilvl w:val="1"/>
          <w:numId w:val="19"/>
        </w:numPr>
        <w:jc w:val="both"/>
        <w:rPr>
          <w:rFonts w:ascii="Arial Narrow" w:hAnsi="Arial Narrow" w:cs="Arial"/>
          <w:b w:val="0"/>
        </w:rPr>
      </w:pPr>
      <w:r w:rsidRPr="00CD7B18">
        <w:rPr>
          <w:rFonts w:ascii="Arial Narrow" w:hAnsi="Arial Narrow" w:cs="Arial"/>
          <w:b w:val="0"/>
        </w:rPr>
        <w:t>le tableau de suivi de la clause d’insertion</w:t>
      </w:r>
    </w:p>
    <w:p w14:paraId="138F3F80" w14:textId="77777777" w:rsidR="001D236D" w:rsidRPr="00CD7B18" w:rsidRDefault="001D236D" w:rsidP="00E0681E">
      <w:pPr>
        <w:numPr>
          <w:ilvl w:val="0"/>
          <w:numId w:val="19"/>
        </w:numPr>
        <w:jc w:val="both"/>
        <w:rPr>
          <w:rFonts w:ascii="Arial Narrow" w:hAnsi="Arial Narrow" w:cs="Arial"/>
          <w:b w:val="0"/>
        </w:rPr>
      </w:pPr>
      <w:r w:rsidRPr="00CD7B18">
        <w:rPr>
          <w:rFonts w:ascii="Arial Narrow" w:hAnsi="Arial Narrow" w:cs="Arial"/>
          <w:b w:val="0"/>
        </w:rPr>
        <w:t>le cahier des clauses techniques particulières (C.C.T.P.) et ses annexes :</w:t>
      </w:r>
    </w:p>
    <w:p w14:paraId="7983D708" w14:textId="77777777" w:rsidR="00263FBD" w:rsidRDefault="001D236D" w:rsidP="00E0681E">
      <w:pPr>
        <w:numPr>
          <w:ilvl w:val="1"/>
          <w:numId w:val="19"/>
        </w:numPr>
        <w:jc w:val="both"/>
        <w:rPr>
          <w:rFonts w:ascii="Arial Narrow" w:hAnsi="Arial Narrow" w:cs="Arial"/>
          <w:b w:val="0"/>
        </w:rPr>
      </w:pPr>
      <w:r w:rsidRPr="00263FBD">
        <w:rPr>
          <w:rFonts w:ascii="Arial Narrow" w:hAnsi="Arial Narrow" w:cs="Arial"/>
          <w:b w:val="0"/>
        </w:rPr>
        <w:t xml:space="preserve">les plans des travaux </w:t>
      </w:r>
    </w:p>
    <w:p w14:paraId="51DD3D53" w14:textId="77777777" w:rsidR="001D236D" w:rsidRPr="00CD7B18" w:rsidRDefault="001D236D" w:rsidP="00E0681E">
      <w:pPr>
        <w:numPr>
          <w:ilvl w:val="1"/>
          <w:numId w:val="19"/>
        </w:numPr>
        <w:jc w:val="both"/>
        <w:rPr>
          <w:rFonts w:ascii="Arial Narrow" w:hAnsi="Arial Narrow" w:cs="Arial"/>
          <w:b w:val="0"/>
        </w:rPr>
      </w:pPr>
      <w:r w:rsidRPr="00CD7B18">
        <w:rPr>
          <w:rFonts w:ascii="Arial Narrow" w:hAnsi="Arial Narrow" w:cs="Arial"/>
          <w:b w:val="0"/>
        </w:rPr>
        <w:t>le rapport des diagnostics Amiante et HAP</w:t>
      </w:r>
    </w:p>
    <w:p w14:paraId="2F8676E4" w14:textId="77777777" w:rsidR="001D236D" w:rsidRPr="00CD7B18" w:rsidRDefault="001D236D" w:rsidP="00E0681E">
      <w:pPr>
        <w:numPr>
          <w:ilvl w:val="0"/>
          <w:numId w:val="19"/>
        </w:numPr>
        <w:jc w:val="both"/>
        <w:rPr>
          <w:rFonts w:ascii="Arial Narrow" w:hAnsi="Arial Narrow" w:cs="Arial"/>
          <w:b w:val="0"/>
        </w:rPr>
      </w:pPr>
      <w:r w:rsidRPr="00CD7B18">
        <w:rPr>
          <w:rFonts w:ascii="Arial Narrow" w:hAnsi="Arial Narrow" w:cs="Arial"/>
          <w:b w:val="0"/>
        </w:rPr>
        <w:t xml:space="preserve">le bordereau des prix </w:t>
      </w:r>
      <w:r w:rsidR="00263FBD">
        <w:rPr>
          <w:rFonts w:ascii="Arial Narrow" w:hAnsi="Arial Narrow" w:cs="Arial"/>
          <w:b w:val="0"/>
        </w:rPr>
        <w:t xml:space="preserve">unitaires </w:t>
      </w:r>
      <w:r w:rsidRPr="00CD7B18">
        <w:rPr>
          <w:rFonts w:ascii="Arial Narrow" w:hAnsi="Arial Narrow" w:cs="Arial"/>
          <w:b w:val="0"/>
        </w:rPr>
        <w:t>(B.P.</w:t>
      </w:r>
      <w:r w:rsidR="00263FBD">
        <w:rPr>
          <w:rFonts w:ascii="Arial Narrow" w:hAnsi="Arial Narrow" w:cs="Arial"/>
          <w:b w:val="0"/>
        </w:rPr>
        <w:t>U</w:t>
      </w:r>
      <w:r w:rsidRPr="00CD7B18">
        <w:rPr>
          <w:rFonts w:ascii="Arial Narrow" w:hAnsi="Arial Narrow" w:cs="Arial"/>
          <w:b w:val="0"/>
        </w:rPr>
        <w:t>)</w:t>
      </w:r>
    </w:p>
    <w:p w14:paraId="548BC538" w14:textId="77777777" w:rsidR="001D236D" w:rsidRPr="00CD7B18" w:rsidRDefault="001D236D" w:rsidP="00E0681E">
      <w:pPr>
        <w:numPr>
          <w:ilvl w:val="0"/>
          <w:numId w:val="19"/>
        </w:numPr>
        <w:jc w:val="both"/>
        <w:rPr>
          <w:rFonts w:ascii="Arial Narrow" w:hAnsi="Arial Narrow" w:cs="Arial"/>
          <w:b w:val="0"/>
        </w:rPr>
      </w:pPr>
      <w:r w:rsidRPr="00CD7B18">
        <w:rPr>
          <w:rFonts w:ascii="Arial Narrow" w:hAnsi="Arial Narrow" w:cs="Arial"/>
          <w:b w:val="0"/>
        </w:rPr>
        <w:t>le détail estimatif (D.E.)</w:t>
      </w:r>
    </w:p>
    <w:p w14:paraId="1119DE9F" w14:textId="77777777" w:rsidR="001D236D" w:rsidRPr="005A4649" w:rsidRDefault="001D236D" w:rsidP="00E0681E">
      <w:pPr>
        <w:numPr>
          <w:ilvl w:val="0"/>
          <w:numId w:val="19"/>
        </w:numPr>
        <w:ind w:left="714" w:hanging="357"/>
        <w:jc w:val="both"/>
        <w:rPr>
          <w:rFonts w:ascii="Arial Narrow" w:hAnsi="Arial Narrow" w:cs="Arial"/>
          <w:b w:val="0"/>
        </w:rPr>
      </w:pPr>
      <w:r w:rsidRPr="005A4649">
        <w:rPr>
          <w:rFonts w:ascii="Arial Narrow" w:hAnsi="Arial Narrow" w:cs="Arial"/>
          <w:b w:val="0"/>
        </w:rPr>
        <w:t>l’attestation de visite</w:t>
      </w:r>
    </w:p>
    <w:p w14:paraId="287E351B" w14:textId="77777777" w:rsidR="00263FBD" w:rsidRDefault="00263FBD" w:rsidP="002C2914">
      <w:pPr>
        <w:widowControl w:val="0"/>
        <w:tabs>
          <w:tab w:val="left" w:pos="284"/>
        </w:tabs>
        <w:jc w:val="both"/>
        <w:outlineLvl w:val="1"/>
        <w:rPr>
          <w:rFonts w:ascii="Arial Narrow" w:hAnsi="Arial Narrow" w:cs="Arial"/>
          <w:b w:val="0"/>
        </w:rPr>
      </w:pPr>
    </w:p>
    <w:p w14:paraId="0CC82142" w14:textId="77777777" w:rsidR="00612BDA" w:rsidRPr="00CD7B18" w:rsidRDefault="00C97E67" w:rsidP="002C2914">
      <w:pPr>
        <w:widowControl w:val="0"/>
        <w:tabs>
          <w:tab w:val="left" w:pos="284"/>
        </w:tabs>
        <w:jc w:val="both"/>
        <w:outlineLvl w:val="1"/>
        <w:rPr>
          <w:rFonts w:ascii="Arial Narrow" w:hAnsi="Arial Narrow" w:cs="Arial"/>
          <w:u w:val="single"/>
        </w:rPr>
      </w:pPr>
      <w:r w:rsidRPr="00CD7B18">
        <w:rPr>
          <w:rFonts w:ascii="Arial Narrow" w:hAnsi="Arial Narrow" w:cs="Arial"/>
        </w:rPr>
        <w:t>8</w:t>
      </w:r>
      <w:r w:rsidR="00612BDA" w:rsidRPr="00CD7B18">
        <w:rPr>
          <w:rFonts w:ascii="Arial Narrow" w:hAnsi="Arial Narrow" w:cs="Arial"/>
        </w:rPr>
        <w:t xml:space="preserve">.1 </w:t>
      </w:r>
      <w:r w:rsidR="00612BDA" w:rsidRPr="00CD7B18">
        <w:rPr>
          <w:rFonts w:ascii="Arial Narrow" w:hAnsi="Arial Narrow" w:cs="Arial"/>
          <w:u w:val="single"/>
        </w:rPr>
        <w:t>Conditions de retrait du DCE</w:t>
      </w:r>
      <w:r w:rsidR="00263FBD">
        <w:rPr>
          <w:rFonts w:ascii="Arial Narrow" w:hAnsi="Arial Narrow" w:cs="Arial"/>
          <w:u w:val="single"/>
        </w:rPr>
        <w:t> :</w:t>
      </w:r>
    </w:p>
    <w:p w14:paraId="74B08949" w14:textId="77777777" w:rsidR="00FB49DB" w:rsidRPr="00CD7B18" w:rsidRDefault="00FB49DB" w:rsidP="002C2914">
      <w:pPr>
        <w:widowControl w:val="0"/>
        <w:tabs>
          <w:tab w:val="left" w:pos="284"/>
        </w:tabs>
        <w:jc w:val="both"/>
        <w:outlineLvl w:val="1"/>
        <w:rPr>
          <w:rFonts w:ascii="Arial Narrow" w:hAnsi="Arial Narrow" w:cs="Arial"/>
          <w:u w:val="single"/>
        </w:rPr>
      </w:pPr>
    </w:p>
    <w:p w14:paraId="338FAB15" w14:textId="49D2FBFD" w:rsidR="00263FBD" w:rsidRDefault="00263FBD" w:rsidP="00263FBD">
      <w:pPr>
        <w:pStyle w:val="RedTxt"/>
        <w:jc w:val="both"/>
        <w:rPr>
          <w:rFonts w:ascii="Arial Narrow" w:hAnsi="Arial Narrow"/>
          <w:sz w:val="20"/>
          <w:szCs w:val="20"/>
        </w:rPr>
      </w:pPr>
      <w:bookmarkStart w:id="25" w:name="_Toc110669821"/>
      <w:r w:rsidRPr="00263FBD">
        <w:rPr>
          <w:rFonts w:ascii="Arial Narrow" w:hAnsi="Arial Narrow"/>
          <w:sz w:val="20"/>
          <w:szCs w:val="20"/>
        </w:rPr>
        <w:t xml:space="preserve">Le dossier de consultation est à télécharger à l’adresse suivante : </w:t>
      </w:r>
    </w:p>
    <w:p w14:paraId="3E1A052F" w14:textId="77777777" w:rsidR="00460190" w:rsidRPr="00263FBD" w:rsidRDefault="00460190" w:rsidP="00263FBD">
      <w:pPr>
        <w:pStyle w:val="RedTxt"/>
        <w:jc w:val="both"/>
        <w:rPr>
          <w:rFonts w:ascii="Arial Narrow" w:hAnsi="Arial Narrow"/>
          <w:sz w:val="20"/>
          <w:szCs w:val="20"/>
        </w:rPr>
      </w:pPr>
    </w:p>
    <w:p w14:paraId="29A31E52" w14:textId="204B4CB1" w:rsidR="00263FBD" w:rsidRDefault="00460190" w:rsidP="00263FBD">
      <w:pPr>
        <w:pStyle w:val="RedTxt"/>
        <w:jc w:val="both"/>
        <w:rPr>
          <w:rFonts w:asciiTheme="minorHAnsi" w:hAnsiTheme="minorHAnsi" w:cs="Times New Roman"/>
          <w:b/>
          <w:noProof/>
          <w:sz w:val="28"/>
          <w:szCs w:val="28"/>
        </w:rPr>
      </w:pPr>
      <w:r>
        <w:rPr>
          <w:rFonts w:asciiTheme="minorHAnsi" w:hAnsiTheme="minorHAnsi" w:cs="Times New Roman"/>
          <w:b/>
          <w:noProof/>
          <w:sz w:val="28"/>
          <w:szCs w:val="28"/>
        </w:rPr>
        <w:t>www.klekoon.com</w:t>
      </w:r>
    </w:p>
    <w:p w14:paraId="71CEF386" w14:textId="77777777" w:rsidR="00263FBD" w:rsidRDefault="00263FBD" w:rsidP="00263FBD">
      <w:pPr>
        <w:pStyle w:val="RedTxt"/>
        <w:jc w:val="both"/>
        <w:rPr>
          <w:rFonts w:asciiTheme="minorHAnsi" w:hAnsiTheme="minorHAnsi" w:cs="Times New Roman"/>
          <w:sz w:val="22"/>
          <w:szCs w:val="22"/>
        </w:rPr>
      </w:pPr>
    </w:p>
    <w:p w14:paraId="2B613D50" w14:textId="77777777" w:rsidR="00263FBD" w:rsidRPr="00263FBD" w:rsidRDefault="00263FBD" w:rsidP="00263FBD">
      <w:pPr>
        <w:pStyle w:val="RedTxt"/>
        <w:jc w:val="both"/>
        <w:rPr>
          <w:rFonts w:ascii="Arial Narrow" w:hAnsi="Arial Narrow"/>
          <w:sz w:val="20"/>
          <w:szCs w:val="20"/>
        </w:rPr>
      </w:pPr>
      <w:r w:rsidRPr="00263FBD">
        <w:rPr>
          <w:rFonts w:ascii="Arial Narrow" w:hAnsi="Arial Narrow"/>
          <w:sz w:val="20"/>
          <w:szCs w:val="20"/>
        </w:rPr>
        <w:t>Les frais d’accès au réseau et le recours à la signature électronique sont à la charge du candidat. Pour éviter la survenance d’aléas au cours de la transmission des plis, les candidats ont la possibilité de consulter, sur le profil acheteur les pré-requis techniques. </w:t>
      </w:r>
    </w:p>
    <w:p w14:paraId="4C79F39D" w14:textId="77777777" w:rsidR="00263FBD" w:rsidRPr="00263FBD" w:rsidRDefault="00263FBD" w:rsidP="00263FBD">
      <w:pPr>
        <w:pStyle w:val="RedTxt"/>
        <w:jc w:val="both"/>
        <w:rPr>
          <w:rFonts w:ascii="Arial Narrow" w:hAnsi="Arial Narrow"/>
          <w:sz w:val="20"/>
          <w:szCs w:val="20"/>
        </w:rPr>
      </w:pPr>
      <w:r w:rsidRPr="00263FBD">
        <w:rPr>
          <w:rFonts w:ascii="Arial Narrow" w:hAnsi="Arial Narrow"/>
          <w:sz w:val="20"/>
          <w:szCs w:val="20"/>
        </w:rPr>
        <w:t xml:space="preserve">Le pouvoir adjudicateur attire l’attention des candidats sur les délais de téléchargement et de chiffrement inhérents à la transmission électronique des offres via la plate-forme, en fonction de la taille de l’offre déposée, des capacités techniques du matériel, du type de raccordement à Internet, du trafic sur le réseau Internet.  </w:t>
      </w:r>
    </w:p>
    <w:p w14:paraId="7D83A7CC" w14:textId="77777777" w:rsidR="00263FBD" w:rsidRPr="00263FBD" w:rsidRDefault="00263FBD" w:rsidP="00263FBD">
      <w:pPr>
        <w:pStyle w:val="RedTxt"/>
        <w:jc w:val="both"/>
        <w:rPr>
          <w:rFonts w:ascii="Arial Narrow" w:hAnsi="Arial Narrow"/>
          <w:sz w:val="20"/>
          <w:szCs w:val="20"/>
        </w:rPr>
      </w:pPr>
      <w:r w:rsidRPr="00263FBD">
        <w:rPr>
          <w:rFonts w:ascii="Arial Narrow" w:hAnsi="Arial Narrow"/>
          <w:sz w:val="20"/>
          <w:szCs w:val="20"/>
        </w:rPr>
        <w:t xml:space="preserve">Signature électronique obligatoire des documents : </w:t>
      </w:r>
    </w:p>
    <w:p w14:paraId="3EC92E2D" w14:textId="77777777" w:rsidR="00263FBD" w:rsidRPr="00263FBD" w:rsidRDefault="00263FBD" w:rsidP="00263FBD">
      <w:pPr>
        <w:pStyle w:val="RedTxt"/>
        <w:jc w:val="both"/>
        <w:rPr>
          <w:rFonts w:ascii="Arial Narrow" w:hAnsi="Arial Narrow"/>
          <w:sz w:val="20"/>
          <w:szCs w:val="20"/>
        </w:rPr>
      </w:pPr>
      <w:r w:rsidRPr="00263FBD">
        <w:rPr>
          <w:rFonts w:ascii="Arial Narrow" w:hAnsi="Arial Narrow"/>
          <w:sz w:val="20"/>
          <w:szCs w:val="20"/>
        </w:rPr>
        <w:t>Chaque document qui doit normalement recueillir une signature manuscrite dans une procédure papier doit être signé électroniquement (une signature scannée ne constitue pas une signature électronique). Le candidat devra, pour répondre par voie dématérialisée, acquérir un certificat de signature électronique conforme à la réglementation en vigueur.</w:t>
      </w:r>
    </w:p>
    <w:p w14:paraId="46FD51EF" w14:textId="77777777" w:rsidR="00263FBD" w:rsidRPr="00263FBD" w:rsidRDefault="00263FBD" w:rsidP="00263FBD">
      <w:pPr>
        <w:pStyle w:val="RedTxt"/>
        <w:jc w:val="both"/>
        <w:rPr>
          <w:rFonts w:ascii="Arial Narrow" w:hAnsi="Arial Narrow"/>
          <w:sz w:val="20"/>
          <w:szCs w:val="20"/>
        </w:rPr>
      </w:pPr>
      <w:r w:rsidRPr="00263FBD">
        <w:rPr>
          <w:rFonts w:ascii="Arial Narrow" w:hAnsi="Arial Narrow"/>
          <w:sz w:val="20"/>
          <w:szCs w:val="20"/>
        </w:rPr>
        <w:t xml:space="preserve">Le certificat de signature contracté par le candidat doit présenter les caractéristiques suivantes : </w:t>
      </w:r>
    </w:p>
    <w:p w14:paraId="7F3D12A4" w14:textId="77777777" w:rsidR="00263FBD" w:rsidRPr="00263FBD" w:rsidRDefault="00263FBD" w:rsidP="00263FBD">
      <w:pPr>
        <w:pStyle w:val="RedTxt"/>
        <w:jc w:val="both"/>
        <w:rPr>
          <w:rFonts w:ascii="Arial Narrow" w:hAnsi="Arial Narrow"/>
          <w:sz w:val="20"/>
          <w:szCs w:val="20"/>
        </w:rPr>
      </w:pPr>
      <w:r w:rsidRPr="00263FBD">
        <w:rPr>
          <w:rFonts w:ascii="Arial Narrow" w:hAnsi="Arial Narrow"/>
          <w:sz w:val="20"/>
          <w:szCs w:val="20"/>
        </w:rPr>
        <w:t>.</w:t>
      </w:r>
      <w:r w:rsidRPr="00263FBD">
        <w:rPr>
          <w:rFonts w:ascii="Arial Narrow" w:hAnsi="Arial Narrow"/>
          <w:sz w:val="20"/>
          <w:szCs w:val="20"/>
        </w:rPr>
        <w:tab/>
        <w:t>Etre conforme au référencement intersectoriel de sécurité (RGS). Sous cette condition, Le candidat peut signer avec le certificat et l’outil de son choix, qui peut être externe à la  plateforme,  </w:t>
      </w:r>
    </w:p>
    <w:p w14:paraId="65010F18" w14:textId="77777777" w:rsidR="00263FBD" w:rsidRPr="00263FBD" w:rsidRDefault="00263FBD" w:rsidP="00263FBD">
      <w:pPr>
        <w:pStyle w:val="RedTxt"/>
        <w:jc w:val="both"/>
        <w:rPr>
          <w:rFonts w:ascii="Arial Narrow" w:hAnsi="Arial Narrow"/>
          <w:sz w:val="20"/>
          <w:szCs w:val="20"/>
        </w:rPr>
      </w:pPr>
      <w:r w:rsidRPr="00263FBD">
        <w:rPr>
          <w:rFonts w:ascii="Arial Narrow" w:hAnsi="Arial Narrow"/>
          <w:sz w:val="20"/>
          <w:szCs w:val="20"/>
        </w:rPr>
        <w:t>.</w:t>
      </w:r>
      <w:r w:rsidRPr="00263FBD">
        <w:rPr>
          <w:rFonts w:ascii="Arial Narrow" w:hAnsi="Arial Narrow"/>
          <w:sz w:val="20"/>
          <w:szCs w:val="20"/>
        </w:rPr>
        <w:tab/>
        <w:t>Etre référencé par un tiers de confiance agréé pour les procédures de marchés publics,</w:t>
      </w:r>
    </w:p>
    <w:p w14:paraId="74ACECBF" w14:textId="77777777" w:rsidR="00263FBD" w:rsidRPr="00263FBD" w:rsidRDefault="00263FBD" w:rsidP="00263FBD">
      <w:pPr>
        <w:pStyle w:val="RedTxt"/>
        <w:jc w:val="both"/>
        <w:rPr>
          <w:rFonts w:ascii="Arial Narrow" w:hAnsi="Arial Narrow"/>
          <w:sz w:val="20"/>
          <w:szCs w:val="20"/>
        </w:rPr>
      </w:pPr>
      <w:r w:rsidRPr="00263FBD">
        <w:rPr>
          <w:rFonts w:ascii="Arial Narrow" w:hAnsi="Arial Narrow"/>
          <w:sz w:val="20"/>
          <w:szCs w:val="20"/>
        </w:rPr>
        <w:t>.</w:t>
      </w:r>
      <w:r w:rsidRPr="00263FBD">
        <w:rPr>
          <w:rFonts w:ascii="Arial Narrow" w:hAnsi="Arial Narrow"/>
          <w:sz w:val="20"/>
          <w:szCs w:val="20"/>
        </w:rPr>
        <w:tab/>
        <w:t>Ne pas avoir été révoqué à la date de signature du document,</w:t>
      </w:r>
    </w:p>
    <w:p w14:paraId="29036435" w14:textId="77777777" w:rsidR="00263FBD" w:rsidRPr="00263FBD" w:rsidRDefault="00263FBD" w:rsidP="00263FBD">
      <w:pPr>
        <w:pStyle w:val="RedTxt"/>
        <w:jc w:val="both"/>
        <w:rPr>
          <w:rFonts w:ascii="Arial Narrow" w:hAnsi="Arial Narrow"/>
          <w:sz w:val="20"/>
          <w:szCs w:val="20"/>
        </w:rPr>
      </w:pPr>
      <w:r w:rsidRPr="00263FBD">
        <w:rPr>
          <w:rFonts w:ascii="Arial Narrow" w:hAnsi="Arial Narrow"/>
          <w:sz w:val="20"/>
          <w:szCs w:val="20"/>
        </w:rPr>
        <w:t>.</w:t>
      </w:r>
      <w:r w:rsidRPr="00263FBD">
        <w:rPr>
          <w:rFonts w:ascii="Arial Narrow" w:hAnsi="Arial Narrow"/>
          <w:sz w:val="20"/>
          <w:szCs w:val="20"/>
        </w:rPr>
        <w:tab/>
        <w:t>Ne pas être arrivé à expiration à la date de signature du document,</w:t>
      </w:r>
    </w:p>
    <w:p w14:paraId="022812CF" w14:textId="77777777" w:rsidR="00263FBD" w:rsidRPr="00263FBD" w:rsidRDefault="00263FBD" w:rsidP="00263FBD">
      <w:pPr>
        <w:pStyle w:val="RedTxt"/>
        <w:jc w:val="both"/>
        <w:rPr>
          <w:rFonts w:ascii="Arial Narrow" w:hAnsi="Arial Narrow"/>
          <w:sz w:val="20"/>
          <w:szCs w:val="20"/>
        </w:rPr>
      </w:pPr>
      <w:r w:rsidRPr="00263FBD">
        <w:rPr>
          <w:rFonts w:ascii="Arial Narrow" w:hAnsi="Arial Narrow"/>
          <w:sz w:val="20"/>
          <w:szCs w:val="20"/>
        </w:rPr>
        <w:t>.</w:t>
      </w:r>
      <w:r w:rsidRPr="00263FBD">
        <w:rPr>
          <w:rFonts w:ascii="Arial Narrow" w:hAnsi="Arial Narrow"/>
          <w:sz w:val="20"/>
          <w:szCs w:val="20"/>
        </w:rPr>
        <w:tab/>
        <w:t>Doit être établi au nom d’une personne physique habilitée à engager la société.  </w:t>
      </w:r>
    </w:p>
    <w:p w14:paraId="56664299" w14:textId="77777777" w:rsidR="00263FBD" w:rsidRPr="00263FBD" w:rsidRDefault="00263FBD" w:rsidP="00263FBD">
      <w:pPr>
        <w:pStyle w:val="RedTxt"/>
        <w:jc w:val="both"/>
        <w:rPr>
          <w:rFonts w:ascii="Arial Narrow" w:hAnsi="Arial Narrow"/>
          <w:sz w:val="20"/>
          <w:szCs w:val="20"/>
        </w:rPr>
      </w:pPr>
      <w:r w:rsidRPr="00263FBD">
        <w:rPr>
          <w:rFonts w:ascii="Arial Narrow" w:hAnsi="Arial Narrow"/>
          <w:sz w:val="20"/>
          <w:szCs w:val="20"/>
        </w:rPr>
        <w:t>NB : la signature d’un fichier compressé (Zip), ou d’un fichier comportant plusieurs documents ne vaut pas signature des documents qu’il contient. Chaque document doit être signé électroniquement individuellement.</w:t>
      </w:r>
    </w:p>
    <w:p w14:paraId="2C15D8A7" w14:textId="77777777" w:rsidR="00263FBD" w:rsidRPr="00263FBD" w:rsidRDefault="00263FBD" w:rsidP="00263FBD">
      <w:pPr>
        <w:pStyle w:val="RedTxt"/>
        <w:jc w:val="both"/>
        <w:rPr>
          <w:rFonts w:ascii="Arial Narrow" w:hAnsi="Arial Narrow"/>
          <w:sz w:val="20"/>
          <w:szCs w:val="20"/>
        </w:rPr>
      </w:pPr>
      <w:r w:rsidRPr="00263FBD">
        <w:rPr>
          <w:rFonts w:ascii="Arial Narrow" w:hAnsi="Arial Narrow"/>
          <w:sz w:val="20"/>
          <w:szCs w:val="20"/>
        </w:rPr>
        <w:t>NB : le pouvoir adjudicateur attire l’attention des candidats qui, ne disposant pas d’une signature électronique, projettent d’en acquérir une pour la consultation, sur le délai administratif requis par les organismes de certification pour la délivrance des certificats de signature. Il leur est recommandé d’anticiper le plus possible la demande de certificat par rapport à la date limite de réception des offres.  </w:t>
      </w:r>
    </w:p>
    <w:p w14:paraId="5D254CD1" w14:textId="77777777" w:rsidR="00263FBD" w:rsidRPr="00263FBD" w:rsidRDefault="00263FBD" w:rsidP="00263FBD">
      <w:pPr>
        <w:pStyle w:val="RedTxt"/>
        <w:jc w:val="both"/>
        <w:rPr>
          <w:rFonts w:ascii="Arial Narrow" w:hAnsi="Arial Narrow"/>
          <w:sz w:val="20"/>
          <w:szCs w:val="20"/>
        </w:rPr>
      </w:pPr>
      <w:r w:rsidRPr="00263FBD">
        <w:rPr>
          <w:rFonts w:ascii="Arial Narrow" w:hAnsi="Arial Narrow"/>
          <w:sz w:val="20"/>
          <w:szCs w:val="20"/>
        </w:rPr>
        <w:t xml:space="preserve">Les propositions doivent être transmises dans des conditions qui permettent d'authentifier la signature du candidat selon les exigences posées aux articles 1316 à 1316-4 du Code civil. </w:t>
      </w:r>
    </w:p>
    <w:p w14:paraId="7B00D912" w14:textId="77777777" w:rsidR="00612BDA" w:rsidRPr="00CD7B18" w:rsidRDefault="00612BDA" w:rsidP="002C2914">
      <w:pPr>
        <w:keepNext/>
        <w:spacing w:after="240"/>
        <w:jc w:val="center"/>
        <w:outlineLvl w:val="1"/>
        <w:rPr>
          <w:rFonts w:ascii="Arial Narrow" w:hAnsi="Arial Narrow" w:cs="Arial"/>
          <w:b w:val="0"/>
        </w:rPr>
      </w:pPr>
    </w:p>
    <w:p w14:paraId="6A947E00" w14:textId="77777777" w:rsidR="00F5529D" w:rsidRPr="00CD7B18" w:rsidRDefault="00C97E67" w:rsidP="002C2914">
      <w:pPr>
        <w:pBdr>
          <w:top w:val="single" w:sz="4" w:space="1" w:color="auto"/>
          <w:left w:val="single" w:sz="4" w:space="4" w:color="auto"/>
          <w:bottom w:val="single" w:sz="4" w:space="1" w:color="auto"/>
          <w:right w:val="single" w:sz="4" w:space="4" w:color="auto"/>
        </w:pBdr>
        <w:jc w:val="both"/>
        <w:rPr>
          <w:rFonts w:ascii="Arial Narrow" w:hAnsi="Arial Narrow" w:cs="Arial"/>
        </w:rPr>
      </w:pPr>
      <w:bookmarkStart w:id="26" w:name="_Toc113932120"/>
      <w:bookmarkEnd w:id="24"/>
      <w:bookmarkEnd w:id="25"/>
      <w:r w:rsidRPr="00CD7B18">
        <w:rPr>
          <w:rFonts w:ascii="Arial Narrow" w:hAnsi="Arial Narrow" w:cs="Arial"/>
        </w:rPr>
        <w:t xml:space="preserve">ARTICLE 9 </w:t>
      </w:r>
      <w:r w:rsidR="00F5529D" w:rsidRPr="00CD7B18">
        <w:rPr>
          <w:rFonts w:ascii="Arial Narrow" w:hAnsi="Arial Narrow" w:cs="Arial"/>
        </w:rPr>
        <w:t xml:space="preserve">- </w:t>
      </w:r>
      <w:r w:rsidRPr="00CD7B18">
        <w:rPr>
          <w:rFonts w:ascii="Arial Narrow" w:hAnsi="Arial Narrow" w:cs="Arial"/>
        </w:rPr>
        <w:t>MODIFICATION DU DOSSIER DE CONSULTATION</w:t>
      </w:r>
    </w:p>
    <w:p w14:paraId="5DB2A695" w14:textId="77777777" w:rsidR="00F5529D" w:rsidRPr="00CD7B18" w:rsidRDefault="00F5529D" w:rsidP="002C2914">
      <w:pPr>
        <w:jc w:val="both"/>
        <w:rPr>
          <w:rFonts w:ascii="Arial Narrow" w:hAnsi="Arial Narrow" w:cs="Arial"/>
          <w:b w:val="0"/>
        </w:rPr>
      </w:pPr>
    </w:p>
    <w:p w14:paraId="29AD8124" w14:textId="77777777" w:rsidR="00612BDA" w:rsidRPr="00CD7B18" w:rsidRDefault="00612BDA" w:rsidP="002C2914">
      <w:pPr>
        <w:jc w:val="both"/>
        <w:rPr>
          <w:rFonts w:ascii="Arial Narrow" w:hAnsi="Arial Narrow" w:cs="Arial"/>
          <w:b w:val="0"/>
          <w:color w:val="000000"/>
        </w:rPr>
      </w:pPr>
      <w:r w:rsidRPr="00CD7B18">
        <w:rPr>
          <w:rFonts w:ascii="Arial Narrow" w:hAnsi="Arial Narrow" w:cs="Arial"/>
          <w:b w:val="0"/>
          <w:color w:val="000000"/>
        </w:rPr>
        <w:t xml:space="preserve">Le </w:t>
      </w:r>
      <w:r w:rsidR="00263FBD">
        <w:rPr>
          <w:rFonts w:ascii="Arial Narrow" w:hAnsi="Arial Narrow" w:cs="Arial"/>
          <w:b w:val="0"/>
          <w:color w:val="000000"/>
        </w:rPr>
        <w:t>maître d’ouvrage</w:t>
      </w:r>
      <w:r w:rsidRPr="00CD7B18">
        <w:rPr>
          <w:rFonts w:ascii="Arial Narrow" w:hAnsi="Arial Narrow" w:cs="Arial"/>
          <w:b w:val="0"/>
          <w:color w:val="000000"/>
        </w:rPr>
        <w:t xml:space="preserve"> se réserve le droit d’apporter au plus tard </w:t>
      </w:r>
      <w:r w:rsidR="00032745">
        <w:rPr>
          <w:rFonts w:ascii="Arial Narrow" w:hAnsi="Arial Narrow" w:cs="Arial"/>
          <w:b w:val="0"/>
          <w:color w:val="000000"/>
        </w:rPr>
        <w:t>10</w:t>
      </w:r>
      <w:r w:rsidR="00A31BC8" w:rsidRPr="00CD7B18">
        <w:rPr>
          <w:rFonts w:ascii="Arial Narrow" w:hAnsi="Arial Narrow" w:cs="Arial"/>
          <w:b w:val="0"/>
          <w:color w:val="000000"/>
        </w:rPr>
        <w:t xml:space="preserve"> </w:t>
      </w:r>
      <w:r w:rsidRPr="00CD7B18">
        <w:rPr>
          <w:rFonts w:ascii="Arial Narrow" w:hAnsi="Arial Narrow" w:cs="Arial"/>
          <w:b w:val="0"/>
          <w:color w:val="000000"/>
        </w:rPr>
        <w:t>jours avant la date et l’heure limites fixées pour la remise des offres des modifications de détail au dossier de consultation.</w:t>
      </w:r>
    </w:p>
    <w:p w14:paraId="004001D9" w14:textId="77777777" w:rsidR="00394C43" w:rsidRPr="00CD7B18" w:rsidRDefault="00394C43" w:rsidP="002C2914">
      <w:pPr>
        <w:jc w:val="both"/>
        <w:rPr>
          <w:rFonts w:ascii="Arial Narrow" w:hAnsi="Arial Narrow" w:cs="Arial"/>
          <w:b w:val="0"/>
          <w:color w:val="000000"/>
        </w:rPr>
      </w:pPr>
    </w:p>
    <w:p w14:paraId="3293850D" w14:textId="77777777" w:rsidR="00612BDA" w:rsidRPr="00CD7B18" w:rsidRDefault="00612BDA" w:rsidP="002C2914">
      <w:pPr>
        <w:jc w:val="both"/>
        <w:rPr>
          <w:rFonts w:ascii="Arial Narrow" w:hAnsi="Arial Narrow" w:cs="Arial"/>
          <w:b w:val="0"/>
          <w:color w:val="000000"/>
        </w:rPr>
      </w:pPr>
      <w:r w:rsidRPr="00CD7B18">
        <w:rPr>
          <w:rFonts w:ascii="Arial Narrow" w:hAnsi="Arial Narrow" w:cs="Arial"/>
          <w:b w:val="0"/>
          <w:color w:val="000000"/>
        </w:rPr>
        <w:t>Il est précisé concernant le mode de décompte de ce délai que sont prises en compte la date et</w:t>
      </w:r>
      <w:r w:rsidR="00392F76">
        <w:rPr>
          <w:rFonts w:ascii="Arial Narrow" w:hAnsi="Arial Narrow" w:cs="Arial"/>
          <w:b w:val="0"/>
          <w:color w:val="000000"/>
        </w:rPr>
        <w:t xml:space="preserve"> l’heure d’envoi du courriel </w:t>
      </w:r>
      <w:r w:rsidRPr="00CD7B18">
        <w:rPr>
          <w:rFonts w:ascii="Arial Narrow" w:hAnsi="Arial Narrow" w:cs="Arial"/>
          <w:b w:val="0"/>
          <w:color w:val="000000"/>
        </w:rPr>
        <w:t>ayant pour objet d’informer les candidats de la modification opérée.</w:t>
      </w:r>
    </w:p>
    <w:p w14:paraId="6064056F" w14:textId="77777777" w:rsidR="00394C43" w:rsidRPr="00CD7B18" w:rsidRDefault="00394C43" w:rsidP="002C2914">
      <w:pPr>
        <w:jc w:val="both"/>
        <w:rPr>
          <w:rFonts w:ascii="Arial Narrow" w:hAnsi="Arial Narrow" w:cs="Arial"/>
          <w:b w:val="0"/>
          <w:color w:val="000000"/>
        </w:rPr>
      </w:pPr>
    </w:p>
    <w:p w14:paraId="78316703" w14:textId="77777777" w:rsidR="00B9023A" w:rsidRPr="00CD7B18" w:rsidRDefault="00612BDA" w:rsidP="002C2914">
      <w:pPr>
        <w:jc w:val="both"/>
        <w:rPr>
          <w:rFonts w:ascii="Arial Narrow" w:hAnsi="Arial Narrow" w:cs="Arial"/>
          <w:b w:val="0"/>
          <w:color w:val="000000"/>
        </w:rPr>
      </w:pPr>
      <w:r w:rsidRPr="00CD7B18">
        <w:rPr>
          <w:rFonts w:ascii="Arial Narrow" w:hAnsi="Arial Narrow" w:cs="Arial"/>
          <w:b w:val="0"/>
          <w:color w:val="000000"/>
        </w:rPr>
        <w:t>Les candidats devront, alors, répondre sur la base du dossier modifié sans pouvoir élever aucune réclamation à ce sujet.</w:t>
      </w:r>
    </w:p>
    <w:p w14:paraId="1A49C951" w14:textId="77777777" w:rsidR="00FC2909" w:rsidRPr="00CD7B18" w:rsidRDefault="00FC2909" w:rsidP="002C2914">
      <w:pPr>
        <w:pStyle w:val="Titre1"/>
        <w:numPr>
          <w:ilvl w:val="0"/>
          <w:numId w:val="0"/>
        </w:numPr>
        <w:pBdr>
          <w:top w:val="single" w:sz="4" w:space="1" w:color="auto"/>
          <w:left w:val="single" w:sz="4" w:space="4" w:color="auto"/>
          <w:bottom w:val="single" w:sz="4" w:space="1" w:color="auto"/>
          <w:right w:val="single" w:sz="4" w:space="4" w:color="auto"/>
        </w:pBdr>
        <w:tabs>
          <w:tab w:val="left" w:pos="1701"/>
        </w:tabs>
        <w:spacing w:before="360"/>
        <w:ind w:right="23"/>
        <w:rPr>
          <w:rFonts w:ascii="Arial Narrow" w:hAnsi="Arial Narrow" w:cs="Arial"/>
          <w:b/>
          <w:bCs/>
          <w:sz w:val="20"/>
          <w:u w:val="none"/>
        </w:rPr>
      </w:pPr>
      <w:r w:rsidRPr="00CD7B18">
        <w:rPr>
          <w:rFonts w:ascii="Arial Narrow" w:hAnsi="Arial Narrow" w:cs="Arial"/>
          <w:b/>
          <w:bCs/>
          <w:sz w:val="20"/>
          <w:u w:val="none"/>
        </w:rPr>
        <w:t xml:space="preserve">Article </w:t>
      </w:r>
      <w:r w:rsidR="00C97E67" w:rsidRPr="00CD7B18">
        <w:rPr>
          <w:rFonts w:ascii="Arial Narrow" w:hAnsi="Arial Narrow" w:cs="Arial"/>
          <w:b/>
          <w:bCs/>
          <w:sz w:val="20"/>
          <w:u w:val="none"/>
        </w:rPr>
        <w:t>10</w:t>
      </w:r>
      <w:r w:rsidR="00E33AFE" w:rsidRPr="00CD7B18">
        <w:rPr>
          <w:rFonts w:ascii="Arial Narrow" w:hAnsi="Arial Narrow" w:cs="Arial"/>
          <w:b/>
          <w:bCs/>
          <w:sz w:val="20"/>
          <w:u w:val="none"/>
        </w:rPr>
        <w:t> </w:t>
      </w:r>
      <w:r w:rsidRPr="00CD7B18">
        <w:rPr>
          <w:rFonts w:ascii="Arial Narrow" w:hAnsi="Arial Narrow" w:cs="Arial"/>
          <w:b/>
          <w:bCs/>
          <w:sz w:val="20"/>
          <w:u w:val="none"/>
        </w:rPr>
        <w:t xml:space="preserve">: Présentation </w:t>
      </w:r>
      <w:r w:rsidR="001D7271" w:rsidRPr="00CD7B18">
        <w:rPr>
          <w:rFonts w:ascii="Arial Narrow" w:hAnsi="Arial Narrow" w:cs="Arial"/>
          <w:b/>
          <w:bCs/>
          <w:sz w:val="20"/>
          <w:u w:val="none"/>
        </w:rPr>
        <w:t>du dossier</w:t>
      </w:r>
    </w:p>
    <w:bookmarkEnd w:id="26"/>
    <w:p w14:paraId="1BBCD935" w14:textId="77777777" w:rsidR="006C4718" w:rsidRPr="00CD7B18" w:rsidRDefault="001D7271" w:rsidP="002C2914">
      <w:pPr>
        <w:pStyle w:val="Titre2"/>
        <w:suppressLineNumbers/>
        <w:suppressAutoHyphens/>
        <w:jc w:val="both"/>
        <w:rPr>
          <w:rFonts w:ascii="Arial Narrow" w:hAnsi="Arial Narrow" w:cs="Arial"/>
          <w:sz w:val="20"/>
        </w:rPr>
      </w:pPr>
      <w:r w:rsidRPr="00CD7B18">
        <w:rPr>
          <w:rFonts w:ascii="Arial Narrow" w:hAnsi="Arial Narrow" w:cs="Arial"/>
          <w:b/>
          <w:sz w:val="20"/>
        </w:rPr>
        <w:t>Les candidats remettront  un dossier complet</w:t>
      </w:r>
      <w:r w:rsidR="00A31BC8" w:rsidRPr="00CD7B18">
        <w:rPr>
          <w:rFonts w:ascii="Arial Narrow" w:hAnsi="Arial Narrow" w:cs="Arial"/>
          <w:b/>
          <w:sz w:val="20"/>
        </w:rPr>
        <w:t xml:space="preserve"> </w:t>
      </w:r>
      <w:r w:rsidRPr="00CD7B18">
        <w:rPr>
          <w:rFonts w:ascii="Arial Narrow" w:hAnsi="Arial Narrow" w:cs="Arial"/>
          <w:b/>
          <w:sz w:val="20"/>
        </w:rPr>
        <w:t>composé comme suit :</w:t>
      </w:r>
    </w:p>
    <w:p w14:paraId="36E5833F" w14:textId="77777777" w:rsidR="00194E4C" w:rsidRPr="00CD7B18" w:rsidRDefault="00194E4C" w:rsidP="002C2914">
      <w:pPr>
        <w:widowControl w:val="0"/>
        <w:tabs>
          <w:tab w:val="left" w:pos="284"/>
        </w:tabs>
        <w:jc w:val="both"/>
        <w:outlineLvl w:val="1"/>
        <w:rPr>
          <w:rFonts w:ascii="Arial Narrow" w:hAnsi="Arial Narrow" w:cs="Arial"/>
          <w:b w:val="0"/>
          <w:bCs/>
        </w:rPr>
      </w:pPr>
      <w:r w:rsidRPr="00CD7B18">
        <w:rPr>
          <w:rFonts w:ascii="Arial Narrow" w:hAnsi="Arial Narrow" w:cs="Arial"/>
          <w:bCs/>
          <w:u w:val="single"/>
        </w:rPr>
        <w:t>10.1 Présentation des candidatures</w:t>
      </w:r>
      <w:r w:rsidRPr="00CD7B18">
        <w:rPr>
          <w:rFonts w:ascii="Arial Narrow" w:hAnsi="Arial Narrow" w:cs="Arial"/>
          <w:b w:val="0"/>
          <w:bCs/>
        </w:rPr>
        <w:t xml:space="preserve"> :</w:t>
      </w:r>
    </w:p>
    <w:p w14:paraId="1DE8DC2F" w14:textId="77777777" w:rsidR="00194E4C" w:rsidRPr="00CD7B18" w:rsidRDefault="00194E4C" w:rsidP="002C2914">
      <w:pPr>
        <w:widowControl w:val="0"/>
        <w:tabs>
          <w:tab w:val="left" w:pos="284"/>
        </w:tabs>
        <w:jc w:val="both"/>
        <w:outlineLvl w:val="1"/>
        <w:rPr>
          <w:rFonts w:ascii="Arial Narrow" w:hAnsi="Arial Narrow" w:cs="Arial"/>
          <w:b w:val="0"/>
        </w:rPr>
      </w:pPr>
    </w:p>
    <w:p w14:paraId="0953B7D1" w14:textId="77777777" w:rsidR="00194E4C" w:rsidRPr="00CD7B18" w:rsidRDefault="00194E4C" w:rsidP="002C2914">
      <w:pPr>
        <w:widowControl w:val="0"/>
        <w:jc w:val="both"/>
        <w:outlineLvl w:val="1"/>
        <w:rPr>
          <w:rFonts w:ascii="Arial Narrow" w:hAnsi="Arial Narrow" w:cs="Arial"/>
        </w:rPr>
      </w:pPr>
      <w:r w:rsidRPr="00CD7B18">
        <w:rPr>
          <w:rFonts w:ascii="Arial Narrow" w:hAnsi="Arial Narrow" w:cs="Arial"/>
        </w:rPr>
        <w:t>10.1.1 Documents de la candidature :</w:t>
      </w:r>
    </w:p>
    <w:p w14:paraId="6BBF7E00" w14:textId="77777777" w:rsidR="00246CB1" w:rsidRPr="00CD7B18" w:rsidRDefault="00246CB1" w:rsidP="002C2914">
      <w:pPr>
        <w:widowControl w:val="0"/>
        <w:tabs>
          <w:tab w:val="left" w:pos="284"/>
        </w:tabs>
        <w:jc w:val="both"/>
        <w:outlineLvl w:val="1"/>
        <w:rPr>
          <w:rFonts w:ascii="Arial Narrow" w:hAnsi="Arial Narrow" w:cs="Arial"/>
          <w:b w:val="0"/>
        </w:rPr>
      </w:pPr>
    </w:p>
    <w:p w14:paraId="2C51C53B" w14:textId="77777777" w:rsidR="00194E4C" w:rsidRPr="00CD7B18" w:rsidRDefault="00194E4C" w:rsidP="002C2914">
      <w:pPr>
        <w:widowControl w:val="0"/>
        <w:tabs>
          <w:tab w:val="left" w:pos="284"/>
        </w:tabs>
        <w:jc w:val="both"/>
        <w:outlineLvl w:val="1"/>
        <w:rPr>
          <w:rFonts w:ascii="Arial Narrow" w:hAnsi="Arial Narrow" w:cs="Arial"/>
          <w:b w:val="0"/>
        </w:rPr>
      </w:pPr>
      <w:r w:rsidRPr="00CD7B18">
        <w:rPr>
          <w:rFonts w:ascii="Arial Narrow" w:hAnsi="Arial Narrow" w:cs="Arial"/>
          <w:b w:val="0"/>
        </w:rPr>
        <w:t xml:space="preserve">Les candidats peuvent utiliser les formulaires DC1 (lettre de candidature) et DC2 (déclaration du candidat) pour présenter leur candidature. Ces documents sont disponibles gratuitement sur le site </w:t>
      </w:r>
      <w:hyperlink r:id="rId10" w:history="1">
        <w:r w:rsidRPr="00CD7B18">
          <w:rPr>
            <w:rFonts w:ascii="Arial Narrow" w:hAnsi="Arial Narrow"/>
            <w:b w:val="0"/>
            <w:color w:val="0000FF"/>
            <w:u w:val="single"/>
          </w:rPr>
          <w:t>http://www.economie.gouv.fr/daj/formulaires-declaration-candidats</w:t>
        </w:r>
      </w:hyperlink>
      <w:r w:rsidRPr="00CD7B18">
        <w:rPr>
          <w:rFonts w:ascii="Arial Narrow" w:hAnsi="Arial Narrow" w:cs="Arial"/>
          <w:b w:val="0"/>
        </w:rPr>
        <w:t>.</w:t>
      </w:r>
    </w:p>
    <w:p w14:paraId="58082C64" w14:textId="77777777" w:rsidR="00194E4C" w:rsidRPr="00CD7B18" w:rsidRDefault="00194E4C" w:rsidP="002C2914">
      <w:pPr>
        <w:widowControl w:val="0"/>
        <w:tabs>
          <w:tab w:val="left" w:pos="284"/>
        </w:tabs>
        <w:jc w:val="both"/>
        <w:outlineLvl w:val="1"/>
        <w:rPr>
          <w:rFonts w:ascii="Arial Narrow" w:hAnsi="Arial Narrow" w:cs="Arial"/>
          <w:b w:val="0"/>
        </w:rPr>
      </w:pPr>
    </w:p>
    <w:p w14:paraId="4C9BEEDD" w14:textId="77777777" w:rsidR="00194E4C" w:rsidRPr="00CD7B18" w:rsidRDefault="00194E4C" w:rsidP="00E21E2A">
      <w:pPr>
        <w:numPr>
          <w:ilvl w:val="0"/>
          <w:numId w:val="13"/>
        </w:numPr>
        <w:jc w:val="both"/>
        <w:rPr>
          <w:rFonts w:ascii="Arial Narrow" w:hAnsi="Arial Narrow" w:cs="Arial"/>
          <w:bCs/>
        </w:rPr>
      </w:pPr>
      <w:r w:rsidRPr="00CD7B18">
        <w:rPr>
          <w:rFonts w:ascii="Arial Narrow" w:hAnsi="Arial Narrow" w:cs="Arial"/>
          <w:bCs/>
        </w:rPr>
        <w:t>Pour apprécier la situation propre des opérateurs économiques</w:t>
      </w:r>
      <w:r w:rsidR="00E21E2A" w:rsidRPr="00E21E2A">
        <w:t xml:space="preserve"> </w:t>
      </w:r>
      <w:r w:rsidR="00E21E2A" w:rsidRPr="00E21E2A">
        <w:rPr>
          <w:rFonts w:ascii="Arial Narrow" w:hAnsi="Arial Narrow" w:cs="Arial"/>
          <w:bCs/>
        </w:rPr>
        <w:t>y compris exigences relatives à l’inscription au registre du commerce ou de la profession</w:t>
      </w:r>
      <w:r w:rsidR="00330461" w:rsidRPr="00CD7B18">
        <w:rPr>
          <w:rFonts w:ascii="Arial Narrow" w:hAnsi="Arial Narrow" w:cs="Arial"/>
          <w:bCs/>
        </w:rPr>
        <w:t xml:space="preserve"> </w:t>
      </w:r>
      <w:r w:rsidRPr="00CD7B18">
        <w:rPr>
          <w:rFonts w:ascii="Arial Narrow" w:hAnsi="Arial Narrow" w:cs="Arial"/>
          <w:b w:val="0"/>
          <w:bCs/>
        </w:rPr>
        <w:t xml:space="preserve">: </w:t>
      </w:r>
    </w:p>
    <w:p w14:paraId="15277BC4" w14:textId="77777777" w:rsidR="00194E4C" w:rsidRPr="00CD7B18" w:rsidRDefault="00194E4C" w:rsidP="002C2914">
      <w:pPr>
        <w:ind w:left="720"/>
        <w:jc w:val="both"/>
        <w:rPr>
          <w:rFonts w:ascii="Arial Narrow" w:hAnsi="Arial Narrow" w:cs="Arial"/>
          <w:b w:val="0"/>
          <w:bCs/>
        </w:rPr>
      </w:pPr>
    </w:p>
    <w:p w14:paraId="26C3BBC3" w14:textId="77777777" w:rsidR="004D52E7" w:rsidRPr="00CD7B18" w:rsidRDefault="004D52E7" w:rsidP="00E0681E">
      <w:pPr>
        <w:widowControl w:val="0"/>
        <w:numPr>
          <w:ilvl w:val="0"/>
          <w:numId w:val="10"/>
        </w:numPr>
        <w:tabs>
          <w:tab w:val="left" w:pos="284"/>
        </w:tabs>
        <w:spacing w:after="240"/>
        <w:jc w:val="both"/>
        <w:outlineLvl w:val="1"/>
        <w:rPr>
          <w:rFonts w:ascii="Arial Narrow" w:hAnsi="Arial Narrow" w:cs="Arial"/>
          <w:b w:val="0"/>
        </w:rPr>
      </w:pPr>
      <w:r w:rsidRPr="00CD7B18">
        <w:rPr>
          <w:rFonts w:ascii="Arial Narrow" w:hAnsi="Arial Narrow" w:cs="Arial"/>
          <w:b w:val="0"/>
        </w:rPr>
        <w:t>DC1 (ou lettre de candidature) dûment rempli, comprenant </w:t>
      </w:r>
      <w:r w:rsidR="0083218F" w:rsidRPr="00CD7B18">
        <w:rPr>
          <w:rFonts w:ascii="Arial Narrow" w:hAnsi="Arial Narrow" w:cs="Arial"/>
          <w:b w:val="0"/>
        </w:rPr>
        <w:t xml:space="preserve">notamment la </w:t>
      </w:r>
      <w:r w:rsidR="0083218F" w:rsidRPr="00CD7B18">
        <w:rPr>
          <w:rFonts w:ascii="Arial Narrow" w:hAnsi="Arial Narrow" w:cs="Arial"/>
        </w:rPr>
        <w:t>d</w:t>
      </w:r>
      <w:r w:rsidRPr="00CD7B18">
        <w:rPr>
          <w:rFonts w:ascii="Arial Narrow" w:hAnsi="Arial Narrow" w:cs="Arial"/>
        </w:rPr>
        <w:t>éclaration sur l'honneur</w:t>
      </w:r>
      <w:r w:rsidRPr="00CD7B18">
        <w:rPr>
          <w:rFonts w:ascii="Arial Narrow" w:hAnsi="Arial Narrow" w:cs="Arial"/>
          <w:b w:val="0"/>
        </w:rPr>
        <w:t xml:space="preserve"> du candidat attestant que celui-ci ne fait l'objet d'aucune interdiction de soumissionner aux marchés publics prévue aux articles 45 de l’ordonnance n°2015-899 du 23 juillet 2015 et 48-I-1 du décret n°2016-360 du 25 mars 2016 relatifs aux marchés publics.</w:t>
      </w:r>
    </w:p>
    <w:p w14:paraId="3E06EC1A" w14:textId="77777777" w:rsidR="004D52E7" w:rsidRPr="00CD7B18" w:rsidRDefault="004D52E7" w:rsidP="00E0681E">
      <w:pPr>
        <w:widowControl w:val="0"/>
        <w:numPr>
          <w:ilvl w:val="0"/>
          <w:numId w:val="10"/>
        </w:numPr>
        <w:tabs>
          <w:tab w:val="left" w:pos="284"/>
        </w:tabs>
        <w:spacing w:after="240"/>
        <w:jc w:val="both"/>
        <w:outlineLvl w:val="1"/>
        <w:rPr>
          <w:rFonts w:ascii="Arial Narrow" w:hAnsi="Arial Narrow" w:cs="Arial"/>
          <w:b w:val="0"/>
        </w:rPr>
      </w:pPr>
      <w:r w:rsidRPr="00CD7B18">
        <w:rPr>
          <w:rFonts w:ascii="Arial Narrow" w:hAnsi="Arial Narrow" w:cs="Arial"/>
          <w:b w:val="0"/>
        </w:rPr>
        <w:t>DC2 (ou déclaration du candidat) dûment rempli</w:t>
      </w:r>
      <w:r w:rsidR="00330461" w:rsidRPr="00CD7B18">
        <w:rPr>
          <w:rFonts w:ascii="Arial Narrow" w:hAnsi="Arial Narrow" w:cs="Arial"/>
          <w:b w:val="0"/>
        </w:rPr>
        <w:t>.</w:t>
      </w:r>
    </w:p>
    <w:p w14:paraId="2A9C6721" w14:textId="77777777" w:rsidR="004D52E7" w:rsidRPr="00CD7B18" w:rsidRDefault="004D52E7" w:rsidP="00E0681E">
      <w:pPr>
        <w:widowControl w:val="0"/>
        <w:numPr>
          <w:ilvl w:val="0"/>
          <w:numId w:val="14"/>
        </w:numPr>
        <w:tabs>
          <w:tab w:val="left" w:pos="284"/>
        </w:tabs>
        <w:spacing w:after="240"/>
        <w:jc w:val="both"/>
        <w:outlineLvl w:val="1"/>
        <w:rPr>
          <w:rFonts w:ascii="Arial Narrow" w:hAnsi="Arial Narrow" w:cs="Arial"/>
          <w:bCs/>
        </w:rPr>
      </w:pPr>
      <w:r w:rsidRPr="00CD7B18">
        <w:rPr>
          <w:rFonts w:ascii="Arial Narrow" w:hAnsi="Arial Narrow" w:cs="Arial"/>
          <w:bCs/>
        </w:rPr>
        <w:t xml:space="preserve">Pour apprécier les capacités économiques et financières : </w:t>
      </w:r>
    </w:p>
    <w:p w14:paraId="4D2D33FB" w14:textId="77777777" w:rsidR="004D52E7" w:rsidRPr="00CD7B18" w:rsidRDefault="004D52E7" w:rsidP="00E0681E">
      <w:pPr>
        <w:widowControl w:val="0"/>
        <w:numPr>
          <w:ilvl w:val="0"/>
          <w:numId w:val="8"/>
        </w:numPr>
        <w:tabs>
          <w:tab w:val="left" w:pos="284"/>
          <w:tab w:val="num" w:pos="851"/>
        </w:tabs>
        <w:spacing w:after="240"/>
        <w:jc w:val="both"/>
        <w:outlineLvl w:val="1"/>
        <w:rPr>
          <w:rFonts w:ascii="Arial Narrow" w:hAnsi="Arial Narrow" w:cs="Arial"/>
          <w:b w:val="0"/>
          <w:bCs/>
        </w:rPr>
      </w:pPr>
      <w:r w:rsidRPr="00CD7B18">
        <w:rPr>
          <w:rFonts w:ascii="Arial Narrow" w:hAnsi="Arial Narrow" w:cs="Arial"/>
          <w:b w:val="0"/>
          <w:bCs/>
        </w:rPr>
        <w:t>Au titre de la rubrique E du DC2 :</w:t>
      </w:r>
    </w:p>
    <w:p w14:paraId="5A2FF99A" w14:textId="77777777" w:rsidR="00E12AC0" w:rsidRPr="00CD7B18" w:rsidRDefault="00E12AC0" w:rsidP="00E0681E">
      <w:pPr>
        <w:widowControl w:val="0"/>
        <w:numPr>
          <w:ilvl w:val="0"/>
          <w:numId w:val="9"/>
        </w:numPr>
        <w:tabs>
          <w:tab w:val="left" w:pos="284"/>
        </w:tabs>
        <w:spacing w:after="240"/>
        <w:jc w:val="both"/>
        <w:outlineLvl w:val="1"/>
        <w:rPr>
          <w:rFonts w:ascii="Arial Narrow" w:hAnsi="Arial Narrow" w:cs="Arial"/>
          <w:b w:val="0"/>
        </w:rPr>
      </w:pPr>
      <w:r w:rsidRPr="00CD7B18">
        <w:rPr>
          <w:rFonts w:ascii="Arial Narrow" w:hAnsi="Arial Narrow" w:cs="Arial"/>
          <w:b w:val="0"/>
        </w:rPr>
        <w:t xml:space="preserve">Une déclaration concernant le </w:t>
      </w:r>
      <w:r w:rsidRPr="00CD7B18">
        <w:rPr>
          <w:rFonts w:ascii="Arial Narrow" w:hAnsi="Arial Narrow" w:cs="Arial"/>
        </w:rPr>
        <w:t>chiffre d'affaires global</w:t>
      </w:r>
      <w:r w:rsidRPr="00CD7B18">
        <w:rPr>
          <w:rFonts w:ascii="Arial Narrow" w:hAnsi="Arial Narrow" w:cs="Arial"/>
          <w:b w:val="0"/>
        </w:rPr>
        <w:t xml:space="preserve"> réalisé au cours des trois derniers exercices disponibles.</w:t>
      </w:r>
    </w:p>
    <w:p w14:paraId="7D87657A" w14:textId="77777777" w:rsidR="00E12AC0" w:rsidRPr="00CD7B18" w:rsidRDefault="00E12AC0" w:rsidP="00E0681E">
      <w:pPr>
        <w:widowControl w:val="0"/>
        <w:numPr>
          <w:ilvl w:val="0"/>
          <w:numId w:val="9"/>
        </w:numPr>
        <w:tabs>
          <w:tab w:val="left" w:pos="284"/>
        </w:tabs>
        <w:spacing w:after="240"/>
        <w:jc w:val="both"/>
        <w:outlineLvl w:val="1"/>
        <w:rPr>
          <w:rFonts w:ascii="Arial Narrow" w:hAnsi="Arial Narrow" w:cs="Arial"/>
          <w:b w:val="0"/>
        </w:rPr>
      </w:pPr>
      <w:r w:rsidRPr="00CD7B18">
        <w:rPr>
          <w:rFonts w:ascii="Arial Narrow" w:hAnsi="Arial Narrow" w:cs="Arial"/>
          <w:b w:val="0"/>
        </w:rPr>
        <w:t xml:space="preserve">Une déclaration concernant le </w:t>
      </w:r>
      <w:r w:rsidRPr="00CD7B18">
        <w:rPr>
          <w:rFonts w:ascii="Arial Narrow" w:hAnsi="Arial Narrow" w:cs="Arial"/>
        </w:rPr>
        <w:t>chiffre d’affaires du domaine d'activité</w:t>
      </w:r>
      <w:r w:rsidRPr="00CD7B18">
        <w:rPr>
          <w:rFonts w:ascii="Arial Narrow" w:hAnsi="Arial Narrow" w:cs="Arial"/>
          <w:b w:val="0"/>
        </w:rPr>
        <w:t xml:space="preserve"> faisant l'objet du marché public réalisé au cours des trois derniers exercices disponibles.</w:t>
      </w:r>
    </w:p>
    <w:p w14:paraId="4E4D0609" w14:textId="77777777" w:rsidR="004D52E7" w:rsidRPr="00CD7B18" w:rsidRDefault="004D52E7" w:rsidP="002C2914">
      <w:pPr>
        <w:widowControl w:val="0"/>
        <w:tabs>
          <w:tab w:val="left" w:pos="284"/>
        </w:tabs>
        <w:spacing w:after="240"/>
        <w:jc w:val="both"/>
        <w:outlineLvl w:val="1"/>
        <w:rPr>
          <w:rFonts w:ascii="Arial Narrow" w:hAnsi="Arial Narrow" w:cs="Arial"/>
          <w:b w:val="0"/>
          <w:bCs/>
        </w:rPr>
      </w:pPr>
      <w:r w:rsidRPr="00CD7B18">
        <w:rPr>
          <w:rFonts w:ascii="Arial Narrow" w:hAnsi="Arial Narrow" w:cs="Arial"/>
          <w:b w:val="0"/>
          <w:bCs/>
        </w:rPr>
        <w:t>Afin d'ouvrir l'accès aux marchés publics aux entreprises nouvellement créées, les candidats pourront prouver par tout moyen leur capacité économique et financière.</w:t>
      </w:r>
    </w:p>
    <w:p w14:paraId="7BED65E7" w14:textId="77777777" w:rsidR="004D52E7" w:rsidRPr="00CD7B18" w:rsidRDefault="004D52E7" w:rsidP="00E0681E">
      <w:pPr>
        <w:widowControl w:val="0"/>
        <w:numPr>
          <w:ilvl w:val="0"/>
          <w:numId w:val="14"/>
        </w:numPr>
        <w:tabs>
          <w:tab w:val="left" w:pos="284"/>
        </w:tabs>
        <w:spacing w:after="240"/>
        <w:jc w:val="both"/>
        <w:outlineLvl w:val="1"/>
        <w:rPr>
          <w:rFonts w:ascii="Arial Narrow" w:hAnsi="Arial Narrow" w:cs="Arial"/>
          <w:bCs/>
        </w:rPr>
      </w:pPr>
      <w:r w:rsidRPr="00CD7B18">
        <w:rPr>
          <w:rFonts w:ascii="Arial Narrow" w:hAnsi="Arial Narrow" w:cs="Arial"/>
          <w:bCs/>
        </w:rPr>
        <w:t xml:space="preserve">Pour apprécier les capacités techniques et professionnelles : </w:t>
      </w:r>
    </w:p>
    <w:p w14:paraId="5D6B3891" w14:textId="77777777" w:rsidR="00427554" w:rsidRPr="00CD7B18" w:rsidRDefault="004D52E7" w:rsidP="00E0681E">
      <w:pPr>
        <w:widowControl w:val="0"/>
        <w:numPr>
          <w:ilvl w:val="0"/>
          <w:numId w:val="8"/>
        </w:numPr>
        <w:tabs>
          <w:tab w:val="left" w:pos="284"/>
          <w:tab w:val="num" w:pos="851"/>
        </w:tabs>
        <w:spacing w:after="240"/>
        <w:jc w:val="both"/>
        <w:outlineLvl w:val="1"/>
        <w:rPr>
          <w:rFonts w:ascii="Arial Narrow" w:hAnsi="Arial Narrow" w:cs="Arial"/>
          <w:b w:val="0"/>
          <w:bCs/>
        </w:rPr>
      </w:pPr>
      <w:r w:rsidRPr="00CD7B18">
        <w:rPr>
          <w:rFonts w:ascii="Arial Narrow" w:hAnsi="Arial Narrow" w:cs="Arial"/>
          <w:b w:val="0"/>
          <w:bCs/>
        </w:rPr>
        <w:t>Au titre de la rubrique F du DC2 :</w:t>
      </w:r>
    </w:p>
    <w:p w14:paraId="7565F102" w14:textId="77777777" w:rsidR="004D52E7" w:rsidRPr="00CD7B18" w:rsidRDefault="00427554" w:rsidP="002C2914">
      <w:pPr>
        <w:widowControl w:val="0"/>
        <w:tabs>
          <w:tab w:val="left" w:pos="284"/>
        </w:tabs>
        <w:spacing w:after="240"/>
        <w:jc w:val="both"/>
        <w:outlineLvl w:val="1"/>
        <w:rPr>
          <w:rFonts w:ascii="Arial Narrow" w:hAnsi="Arial Narrow" w:cs="Arial"/>
          <w:b w:val="0"/>
          <w:bCs/>
        </w:rPr>
      </w:pPr>
      <w:r w:rsidRPr="00CD7B18">
        <w:rPr>
          <w:rFonts w:ascii="Arial Narrow" w:hAnsi="Arial Narrow" w:cs="Arial"/>
          <w:b w:val="0"/>
          <w:bCs/>
        </w:rPr>
        <w:tab/>
      </w:r>
      <w:r w:rsidR="004D52E7" w:rsidRPr="00CD7B18">
        <w:rPr>
          <w:rFonts w:ascii="Arial Narrow" w:hAnsi="Arial Narrow" w:cs="Arial"/>
          <w:b w:val="0"/>
          <w:bCs/>
          <w:u w:val="single"/>
        </w:rPr>
        <w:t>Moyens</w:t>
      </w:r>
      <w:r w:rsidR="004D52E7" w:rsidRPr="00CD7B18">
        <w:rPr>
          <w:rFonts w:ascii="Arial Narrow" w:hAnsi="Arial Narrow" w:cs="Arial"/>
          <w:b w:val="0"/>
          <w:bCs/>
        </w:rPr>
        <w:t> :</w:t>
      </w:r>
    </w:p>
    <w:p w14:paraId="62DBCDDD" w14:textId="77777777" w:rsidR="00E12AC0" w:rsidRPr="00CD7B18" w:rsidRDefault="00E12AC0" w:rsidP="00E0681E">
      <w:pPr>
        <w:widowControl w:val="0"/>
        <w:numPr>
          <w:ilvl w:val="0"/>
          <w:numId w:val="9"/>
        </w:numPr>
        <w:tabs>
          <w:tab w:val="left" w:pos="284"/>
        </w:tabs>
        <w:spacing w:after="240"/>
        <w:jc w:val="both"/>
        <w:outlineLvl w:val="1"/>
        <w:rPr>
          <w:rFonts w:ascii="Arial Narrow" w:hAnsi="Arial Narrow" w:cs="Arial"/>
          <w:b w:val="0"/>
        </w:rPr>
      </w:pPr>
      <w:r w:rsidRPr="00CD7B18">
        <w:rPr>
          <w:rFonts w:ascii="Arial Narrow" w:hAnsi="Arial Narrow" w:cs="Arial"/>
          <w:b w:val="0"/>
        </w:rPr>
        <w:t xml:space="preserve">Une déclaration indiquant les </w:t>
      </w:r>
      <w:r w:rsidRPr="00CD7B18">
        <w:rPr>
          <w:rFonts w:ascii="Arial Narrow" w:hAnsi="Arial Narrow" w:cs="Arial"/>
        </w:rPr>
        <w:t xml:space="preserve">effectifs moyens annuels du candidat et </w:t>
      </w:r>
      <w:r w:rsidRPr="00CD7B18">
        <w:rPr>
          <w:rFonts w:ascii="Arial Narrow" w:hAnsi="Arial Narrow" w:cs="Arial"/>
          <w:b w:val="0"/>
        </w:rPr>
        <w:t>l’</w:t>
      </w:r>
      <w:r w:rsidRPr="00CD7B18">
        <w:rPr>
          <w:rFonts w:ascii="Arial Narrow" w:hAnsi="Arial Narrow" w:cs="Arial"/>
        </w:rPr>
        <w:t>importance du personnel d’encadrement</w:t>
      </w:r>
      <w:r w:rsidRPr="00CD7B18">
        <w:rPr>
          <w:rFonts w:ascii="Arial Narrow" w:hAnsi="Arial Narrow" w:cs="Arial"/>
          <w:b w:val="0"/>
        </w:rPr>
        <w:t xml:space="preserve"> pendant les trois dernières années.</w:t>
      </w:r>
    </w:p>
    <w:p w14:paraId="2575861B" w14:textId="77777777" w:rsidR="00E12AC0" w:rsidRPr="00CD7B18" w:rsidRDefault="00E12AC0" w:rsidP="00E0681E">
      <w:pPr>
        <w:widowControl w:val="0"/>
        <w:numPr>
          <w:ilvl w:val="0"/>
          <w:numId w:val="9"/>
        </w:numPr>
        <w:tabs>
          <w:tab w:val="left" w:pos="284"/>
        </w:tabs>
        <w:spacing w:after="240"/>
        <w:jc w:val="both"/>
        <w:outlineLvl w:val="1"/>
        <w:rPr>
          <w:rFonts w:ascii="Arial Narrow" w:hAnsi="Arial Narrow" w:cs="Arial"/>
          <w:b w:val="0"/>
        </w:rPr>
      </w:pPr>
      <w:r w:rsidRPr="00CD7B18">
        <w:rPr>
          <w:rFonts w:ascii="Arial Narrow" w:hAnsi="Arial Narrow" w:cs="Arial"/>
          <w:b w:val="0"/>
        </w:rPr>
        <w:t>Une description de l'</w:t>
      </w:r>
      <w:r w:rsidRPr="00CD7B18">
        <w:rPr>
          <w:rFonts w:ascii="Arial Narrow" w:hAnsi="Arial Narrow" w:cs="Arial"/>
        </w:rPr>
        <w:t xml:space="preserve">outillage, </w:t>
      </w:r>
      <w:r w:rsidRPr="00CD7B18">
        <w:rPr>
          <w:rFonts w:ascii="Arial Narrow" w:hAnsi="Arial Narrow" w:cs="Arial"/>
          <w:b w:val="0"/>
        </w:rPr>
        <w:t>du</w:t>
      </w:r>
      <w:r w:rsidRPr="00CD7B18">
        <w:rPr>
          <w:rFonts w:ascii="Arial Narrow" w:hAnsi="Arial Narrow" w:cs="Arial"/>
        </w:rPr>
        <w:t xml:space="preserve"> matériel et </w:t>
      </w:r>
      <w:r w:rsidRPr="00CD7B18">
        <w:rPr>
          <w:rFonts w:ascii="Arial Narrow" w:hAnsi="Arial Narrow" w:cs="Arial"/>
          <w:b w:val="0"/>
        </w:rPr>
        <w:t>de l’</w:t>
      </w:r>
      <w:r w:rsidRPr="00CD7B18">
        <w:rPr>
          <w:rFonts w:ascii="Arial Narrow" w:hAnsi="Arial Narrow" w:cs="Arial"/>
        </w:rPr>
        <w:t>équipement technique</w:t>
      </w:r>
      <w:r w:rsidRPr="00CD7B18">
        <w:rPr>
          <w:rFonts w:ascii="Arial Narrow" w:hAnsi="Arial Narrow" w:cs="Arial"/>
          <w:b w:val="0"/>
        </w:rPr>
        <w:t xml:space="preserve"> dont le candidat dispose. </w:t>
      </w:r>
    </w:p>
    <w:p w14:paraId="28A68616" w14:textId="77777777" w:rsidR="004D52E7" w:rsidRPr="00CD7B18" w:rsidRDefault="00427554" w:rsidP="002C2914">
      <w:pPr>
        <w:widowControl w:val="0"/>
        <w:tabs>
          <w:tab w:val="left" w:pos="284"/>
        </w:tabs>
        <w:spacing w:after="240"/>
        <w:jc w:val="both"/>
        <w:outlineLvl w:val="1"/>
        <w:rPr>
          <w:rFonts w:ascii="Arial Narrow" w:hAnsi="Arial Narrow" w:cs="Arial"/>
          <w:b w:val="0"/>
        </w:rPr>
      </w:pPr>
      <w:r w:rsidRPr="00CD7B18">
        <w:rPr>
          <w:rFonts w:ascii="Arial Narrow" w:hAnsi="Arial Narrow" w:cs="Arial"/>
          <w:b w:val="0"/>
        </w:rPr>
        <w:tab/>
      </w:r>
      <w:r w:rsidR="004D52E7" w:rsidRPr="00CD7B18">
        <w:rPr>
          <w:rFonts w:ascii="Arial Narrow" w:hAnsi="Arial Narrow" w:cs="Arial"/>
          <w:b w:val="0"/>
          <w:bCs/>
          <w:u w:val="single"/>
        </w:rPr>
        <w:t>Référence</w:t>
      </w:r>
      <w:r w:rsidR="004D52E7" w:rsidRPr="00CD7B18">
        <w:rPr>
          <w:rFonts w:ascii="Arial Narrow" w:hAnsi="Arial Narrow" w:cs="Arial"/>
          <w:b w:val="0"/>
          <w:bCs/>
        </w:rPr>
        <w:t> :</w:t>
      </w:r>
    </w:p>
    <w:p w14:paraId="1772D063" w14:textId="77777777" w:rsidR="00246CB1" w:rsidRPr="00CD7B18" w:rsidRDefault="00246CB1" w:rsidP="00E0681E">
      <w:pPr>
        <w:widowControl w:val="0"/>
        <w:numPr>
          <w:ilvl w:val="0"/>
          <w:numId w:val="9"/>
        </w:numPr>
        <w:tabs>
          <w:tab w:val="left" w:pos="284"/>
        </w:tabs>
        <w:spacing w:after="240"/>
        <w:jc w:val="both"/>
        <w:outlineLvl w:val="1"/>
        <w:rPr>
          <w:rFonts w:ascii="Arial Narrow" w:hAnsi="Arial Narrow" w:cs="Arial"/>
          <w:b w:val="0"/>
        </w:rPr>
      </w:pPr>
      <w:r w:rsidRPr="00CD7B18">
        <w:rPr>
          <w:rFonts w:ascii="Arial Narrow" w:hAnsi="Arial Narrow" w:cs="Arial"/>
          <w:b w:val="0"/>
        </w:rPr>
        <w:t>Une présentation d’une</w:t>
      </w:r>
      <w:r w:rsidRPr="00CD7B18">
        <w:rPr>
          <w:rFonts w:ascii="Arial Narrow" w:hAnsi="Arial Narrow" w:cs="Arial"/>
        </w:rPr>
        <w:t xml:space="preserve"> liste des travaux exécutés au cours des cinq dernières années</w:t>
      </w:r>
      <w:r w:rsidRPr="00CD7B18">
        <w:rPr>
          <w:rFonts w:ascii="Arial Narrow" w:hAnsi="Arial Narrow" w:cs="Arial"/>
          <w:b w:val="0"/>
        </w:rPr>
        <w:t>, indiquant le montant, la date et le lieu d'exécution des travaux.</w:t>
      </w:r>
    </w:p>
    <w:p w14:paraId="2AB12A00" w14:textId="77777777" w:rsidR="0036354C" w:rsidRPr="00CD7B18" w:rsidRDefault="0036354C" w:rsidP="002C2914">
      <w:pPr>
        <w:widowControl w:val="0"/>
        <w:tabs>
          <w:tab w:val="left" w:pos="284"/>
        </w:tabs>
        <w:spacing w:after="240"/>
        <w:jc w:val="both"/>
        <w:outlineLvl w:val="1"/>
        <w:rPr>
          <w:rFonts w:ascii="Arial Narrow" w:hAnsi="Arial Narrow" w:cs="Arial"/>
          <w:b w:val="0"/>
        </w:rPr>
      </w:pPr>
      <w:r w:rsidRPr="00CD7B18">
        <w:rPr>
          <w:rFonts w:ascii="Arial Narrow" w:hAnsi="Arial Narrow" w:cs="Arial"/>
          <w:b w:val="0"/>
          <w:bCs/>
        </w:rPr>
        <w:t xml:space="preserve">La preuve de la capacité technique du candidat peut être apportée par tout moyen, notamment par des certificats d’identité professionnelle ou des références en rapport avec l’objet </w:t>
      </w:r>
      <w:r w:rsidR="00227C8F" w:rsidRPr="00CD7B18">
        <w:rPr>
          <w:rFonts w:ascii="Arial Narrow" w:hAnsi="Arial Narrow" w:cs="Arial"/>
          <w:b w:val="0"/>
          <w:bCs/>
        </w:rPr>
        <w:t>du marché</w:t>
      </w:r>
      <w:r w:rsidRPr="00CD7B18">
        <w:rPr>
          <w:rFonts w:ascii="Arial Narrow" w:hAnsi="Arial Narrow" w:cs="Arial"/>
          <w:b w:val="0"/>
          <w:bCs/>
        </w:rPr>
        <w:t xml:space="preserve"> attestant de la compétence de l’opérateur économique à réaliser la prestation pour laquelle il se porte candidat.</w:t>
      </w:r>
    </w:p>
    <w:p w14:paraId="69A51924" w14:textId="77777777" w:rsidR="0036354C" w:rsidRPr="00CD7B18" w:rsidRDefault="0036354C" w:rsidP="002C2914">
      <w:pPr>
        <w:widowControl w:val="0"/>
        <w:tabs>
          <w:tab w:val="left" w:pos="284"/>
        </w:tabs>
        <w:spacing w:after="240"/>
        <w:jc w:val="both"/>
        <w:outlineLvl w:val="1"/>
        <w:rPr>
          <w:rFonts w:ascii="Arial Narrow" w:hAnsi="Arial Narrow" w:cs="Arial"/>
          <w:b w:val="0"/>
          <w:bCs/>
        </w:rPr>
      </w:pPr>
      <w:r w:rsidRPr="00CD7B18">
        <w:rPr>
          <w:rFonts w:ascii="Arial Narrow" w:hAnsi="Arial Narrow" w:cs="Arial"/>
          <w:b w:val="0"/>
          <w:bCs/>
        </w:rPr>
        <w:t>En cas de candidature en groupement, les documents prévus seront produits par chacun des membres du groupement (à l'exception du DC1, commun au groupement) ; les documents relatifs à la capacité économique et financière et à la capacité technique donneront lieu à une appréciation globale de la capacité du groupement.</w:t>
      </w:r>
    </w:p>
    <w:p w14:paraId="7DC25D6E" w14:textId="77777777" w:rsidR="0036354C" w:rsidRPr="00CD7B18" w:rsidRDefault="0036354C" w:rsidP="002C2914">
      <w:pPr>
        <w:widowControl w:val="0"/>
        <w:tabs>
          <w:tab w:val="left" w:pos="284"/>
        </w:tabs>
        <w:spacing w:after="240"/>
        <w:jc w:val="both"/>
        <w:outlineLvl w:val="1"/>
        <w:rPr>
          <w:rFonts w:ascii="Arial Narrow" w:hAnsi="Arial Narrow" w:cs="Arial"/>
          <w:b w:val="0"/>
          <w:bCs/>
        </w:rPr>
      </w:pPr>
      <w:r w:rsidRPr="00CD7B18">
        <w:rPr>
          <w:rFonts w:ascii="Arial Narrow" w:hAnsi="Arial Narrow" w:cs="Arial"/>
          <w:b w:val="0"/>
          <w:bCs/>
        </w:rPr>
        <w:t xml:space="preserve">Il est rappelé que pour justifier de leurs capacités professionnelles, techniques et financières, les candidats peuvent demander que soient également prises en compte les capacités professionnelles, techniques et financières d’un ou plusieurs autre(s) opérateur(s) économique(s), quel que soit le lien existant entre cet ou ces opérateur(s) et le candidat. Dans ce cas, le candidat doit justifier des capacités de ce ou de ces autre(s) opérateur(s) économique(s) en produisant les mêmes documents que ceux exigés des candidats ; il doit également justifier du fait qu’il dispose des capacités de ce ou de ces autre(s) opérateur(s) économique(s) pour l’exécution </w:t>
      </w:r>
      <w:r w:rsidR="00227C8F" w:rsidRPr="00CD7B18">
        <w:rPr>
          <w:rFonts w:ascii="Arial Narrow" w:hAnsi="Arial Narrow" w:cs="Arial"/>
          <w:b w:val="0"/>
          <w:bCs/>
        </w:rPr>
        <w:t>du marché</w:t>
      </w:r>
      <w:r w:rsidRPr="00CD7B18">
        <w:rPr>
          <w:rFonts w:ascii="Arial Narrow" w:hAnsi="Arial Narrow" w:cs="Arial"/>
          <w:b w:val="0"/>
          <w:bCs/>
        </w:rPr>
        <w:t>, par la production d’un engagement écrit de ce(s) dernier(s).</w:t>
      </w:r>
    </w:p>
    <w:p w14:paraId="24873F9F" w14:textId="77777777" w:rsidR="00AA1037" w:rsidRPr="00CD7B18" w:rsidRDefault="00AA1037" w:rsidP="002C2914">
      <w:pPr>
        <w:spacing w:after="240"/>
        <w:jc w:val="both"/>
        <w:rPr>
          <w:rFonts w:ascii="Arial Narrow" w:hAnsi="Arial Narrow" w:cs="Arial"/>
          <w:b w:val="0"/>
          <w:bCs/>
        </w:rPr>
      </w:pPr>
      <w:r w:rsidRPr="00CD7B18">
        <w:rPr>
          <w:rFonts w:ascii="Arial Narrow" w:hAnsi="Arial Narrow" w:cs="Arial"/>
          <w:b w:val="0"/>
          <w:bCs/>
        </w:rPr>
        <w:t>Une même personne ne peut représenter plus d’un candidat pour un même marché public.</w:t>
      </w:r>
    </w:p>
    <w:p w14:paraId="73A07792" w14:textId="77777777" w:rsidR="00194E4C" w:rsidRPr="00CD7B18" w:rsidRDefault="00194E4C" w:rsidP="002C2914">
      <w:pPr>
        <w:jc w:val="both"/>
        <w:rPr>
          <w:rFonts w:ascii="Arial Narrow" w:hAnsi="Arial Narrow" w:cs="Arial"/>
          <w:bCs/>
        </w:rPr>
      </w:pPr>
      <w:r w:rsidRPr="00CD7B18">
        <w:rPr>
          <w:rFonts w:ascii="Arial Narrow" w:hAnsi="Arial Narrow" w:cs="Arial"/>
          <w:bCs/>
        </w:rPr>
        <w:t>10.1.2 Simplification du dossier de candidature</w:t>
      </w:r>
    </w:p>
    <w:p w14:paraId="6E1820CF" w14:textId="77777777" w:rsidR="00194E4C" w:rsidRPr="00CD7B18" w:rsidRDefault="00194E4C" w:rsidP="002C2914">
      <w:pPr>
        <w:jc w:val="both"/>
        <w:rPr>
          <w:rFonts w:ascii="Arial Narrow" w:hAnsi="Arial Narrow" w:cs="Arial"/>
          <w:bCs/>
        </w:rPr>
      </w:pPr>
    </w:p>
    <w:p w14:paraId="2EAFA04F" w14:textId="77777777" w:rsidR="004860E6" w:rsidRPr="00CD7B18" w:rsidRDefault="004860E6" w:rsidP="002C2914">
      <w:pPr>
        <w:widowControl w:val="0"/>
        <w:tabs>
          <w:tab w:val="left" w:pos="284"/>
        </w:tabs>
        <w:spacing w:after="240"/>
        <w:jc w:val="both"/>
        <w:outlineLvl w:val="1"/>
        <w:rPr>
          <w:rFonts w:ascii="Arial Narrow" w:hAnsi="Arial Narrow" w:cs="Arial"/>
        </w:rPr>
      </w:pPr>
      <w:r w:rsidRPr="00CD7B18">
        <w:rPr>
          <w:rFonts w:ascii="Arial Narrow" w:hAnsi="Arial Narrow" w:cs="Arial"/>
        </w:rPr>
        <w:t xml:space="preserve">Document Unique de Marché Européen (DUME) </w:t>
      </w:r>
    </w:p>
    <w:p w14:paraId="22A5BAF6" w14:textId="77777777" w:rsidR="0036354C" w:rsidRPr="00CD7B18" w:rsidRDefault="0036354C" w:rsidP="002C2914">
      <w:pPr>
        <w:widowControl w:val="0"/>
        <w:tabs>
          <w:tab w:val="left" w:pos="284"/>
        </w:tabs>
        <w:spacing w:after="240"/>
        <w:jc w:val="both"/>
        <w:outlineLvl w:val="1"/>
        <w:rPr>
          <w:rFonts w:ascii="Arial Narrow" w:hAnsi="Arial Narrow" w:cs="Arial"/>
          <w:b w:val="0"/>
        </w:rPr>
      </w:pPr>
      <w:r w:rsidRPr="00CD7B18">
        <w:rPr>
          <w:rFonts w:ascii="Arial Narrow" w:hAnsi="Arial Narrow" w:cs="Arial"/>
          <w:b w:val="0"/>
        </w:rPr>
        <w:lastRenderedPageBreak/>
        <w:t>L'acheteur accepte que le candidat présente sa candidature sous la forme d'un document unique de marché européen établi conformément au modèle fixé par le règlement de la Commission européenne établissant le formulaire type pour le document unique de marché européen, en lieu et place des doc</w:t>
      </w:r>
      <w:r w:rsidR="00A20685" w:rsidRPr="00CD7B18">
        <w:rPr>
          <w:rFonts w:ascii="Arial Narrow" w:hAnsi="Arial Narrow" w:cs="Arial"/>
          <w:b w:val="0"/>
        </w:rPr>
        <w:t>uments mentionnés à l’article 10</w:t>
      </w:r>
      <w:r w:rsidRPr="00CD7B18">
        <w:rPr>
          <w:rFonts w:ascii="Arial Narrow" w:hAnsi="Arial Narrow" w:cs="Arial"/>
          <w:b w:val="0"/>
        </w:rPr>
        <w:t>.1.1 du présent document.</w:t>
      </w:r>
    </w:p>
    <w:p w14:paraId="4B02350D" w14:textId="77777777" w:rsidR="00A20685" w:rsidRPr="00CD7B18" w:rsidRDefault="00A20685" w:rsidP="002C2914">
      <w:pPr>
        <w:widowControl w:val="0"/>
        <w:jc w:val="both"/>
        <w:outlineLvl w:val="1"/>
        <w:rPr>
          <w:rFonts w:ascii="Arial Narrow" w:hAnsi="Arial Narrow" w:cs="Arial"/>
        </w:rPr>
      </w:pPr>
      <w:r w:rsidRPr="00CD7B18">
        <w:rPr>
          <w:rFonts w:ascii="Arial Narrow" w:hAnsi="Arial Narrow" w:cs="Arial"/>
        </w:rPr>
        <w:t>Système électronique de mise à disposition d'informations ou l’espace de stockage numérique :</w:t>
      </w:r>
    </w:p>
    <w:p w14:paraId="2EBA0AB7" w14:textId="77777777" w:rsidR="00A20685" w:rsidRPr="00CD7B18" w:rsidRDefault="00A20685" w:rsidP="002C2914">
      <w:pPr>
        <w:widowControl w:val="0"/>
        <w:jc w:val="both"/>
        <w:outlineLvl w:val="1"/>
        <w:rPr>
          <w:rFonts w:ascii="Arial Narrow" w:hAnsi="Arial Narrow" w:cs="Arial"/>
          <w:b w:val="0"/>
        </w:rPr>
      </w:pPr>
    </w:p>
    <w:p w14:paraId="3239E3E6" w14:textId="77777777" w:rsidR="00194E4C" w:rsidRPr="00CD7B18" w:rsidRDefault="00875C38" w:rsidP="002C2914">
      <w:pPr>
        <w:widowControl w:val="0"/>
        <w:jc w:val="both"/>
        <w:outlineLvl w:val="1"/>
        <w:rPr>
          <w:rFonts w:ascii="Arial Narrow" w:hAnsi="Arial Narrow" w:cs="Arial"/>
        </w:rPr>
      </w:pPr>
      <w:r w:rsidRPr="00CD7B18">
        <w:rPr>
          <w:rFonts w:ascii="Arial Narrow" w:hAnsi="Arial Narrow" w:cs="Arial"/>
          <w:b w:val="0"/>
        </w:rPr>
        <w:t xml:space="preserve">Conformément à l’article 53-I du décret n°2016-360 du 25 mars 2016 relatif aux marchés publics, </w:t>
      </w:r>
      <w:r w:rsidR="00194E4C" w:rsidRPr="00CD7B18">
        <w:rPr>
          <w:rFonts w:ascii="Arial Narrow" w:hAnsi="Arial Narrow" w:cs="Arial"/>
          <w:b w:val="0"/>
        </w:rPr>
        <w:t>les candidats ont la possibilité d’indiquer dans leur dossier de candidature le système électronique de mise à disposition d'informations ou l’espace de stockage numérique dans lequel le pouvoir adjudicateur peut obtenir les documents et renseignements relevant de leur candidature</w:t>
      </w:r>
      <w:r w:rsidR="00194E4C" w:rsidRPr="00CD7B18">
        <w:rPr>
          <w:rFonts w:ascii="Arial Narrow" w:hAnsi="Arial Narrow" w:cs="Arial"/>
        </w:rPr>
        <w:t xml:space="preserve">. </w:t>
      </w:r>
    </w:p>
    <w:p w14:paraId="71E8CB17" w14:textId="77777777" w:rsidR="00194E4C" w:rsidRPr="00CD7B18" w:rsidRDefault="00194E4C" w:rsidP="002C2914">
      <w:pPr>
        <w:widowControl w:val="0"/>
        <w:jc w:val="both"/>
        <w:outlineLvl w:val="1"/>
        <w:rPr>
          <w:rFonts w:ascii="Arial Narrow" w:hAnsi="Arial Narrow" w:cs="Arial"/>
        </w:rPr>
      </w:pPr>
    </w:p>
    <w:p w14:paraId="0AC417B6" w14:textId="77777777" w:rsidR="00194E4C" w:rsidRPr="00CD7B18" w:rsidRDefault="00194E4C" w:rsidP="002C2914">
      <w:pPr>
        <w:widowControl w:val="0"/>
        <w:jc w:val="both"/>
        <w:outlineLvl w:val="1"/>
        <w:rPr>
          <w:rFonts w:ascii="Arial Narrow" w:hAnsi="Arial Narrow" w:cs="Arial"/>
          <w:b w:val="0"/>
        </w:rPr>
      </w:pPr>
      <w:r w:rsidRPr="00CD7B18">
        <w:rPr>
          <w:rFonts w:ascii="Arial Narrow" w:hAnsi="Arial Narrow" w:cs="Arial"/>
          <w:b w:val="0"/>
        </w:rPr>
        <w:t xml:space="preserve">Dans ce cas, les candidats sont tenus de préciser dans un document spécifique toutes les informations nécessaires à la consultation de ce système ou de cet espace et l'accès doit en être gratuit pour le </w:t>
      </w:r>
      <w:r w:rsidR="00392F76">
        <w:rPr>
          <w:rFonts w:ascii="Arial Narrow" w:hAnsi="Arial Narrow" w:cs="Arial"/>
          <w:b w:val="0"/>
        </w:rPr>
        <w:t>Maître d’ouvrage</w:t>
      </w:r>
      <w:r w:rsidRPr="00CD7B18">
        <w:rPr>
          <w:rFonts w:ascii="Arial Narrow" w:hAnsi="Arial Narrow" w:cs="Arial"/>
          <w:b w:val="0"/>
        </w:rPr>
        <w:t>.</w:t>
      </w:r>
    </w:p>
    <w:p w14:paraId="1FCE5964" w14:textId="77777777" w:rsidR="00194E4C" w:rsidRPr="00CD7B18" w:rsidRDefault="00194E4C" w:rsidP="002C2914">
      <w:pPr>
        <w:widowControl w:val="0"/>
        <w:jc w:val="both"/>
        <w:outlineLvl w:val="1"/>
        <w:rPr>
          <w:rFonts w:ascii="Arial Narrow" w:hAnsi="Arial Narrow" w:cs="Arial"/>
          <w:b w:val="0"/>
        </w:rPr>
      </w:pPr>
    </w:p>
    <w:p w14:paraId="4A48149D" w14:textId="77777777" w:rsidR="00194E4C" w:rsidRPr="00CD7B18" w:rsidRDefault="00194E4C" w:rsidP="002C2914">
      <w:pPr>
        <w:widowControl w:val="0"/>
        <w:pBdr>
          <w:top w:val="single" w:sz="4" w:space="1" w:color="auto"/>
          <w:left w:val="single" w:sz="4" w:space="4" w:color="auto"/>
          <w:bottom w:val="single" w:sz="4" w:space="1" w:color="auto"/>
          <w:right w:val="single" w:sz="4" w:space="4" w:color="auto"/>
        </w:pBdr>
        <w:jc w:val="both"/>
        <w:outlineLvl w:val="1"/>
        <w:rPr>
          <w:rFonts w:ascii="Arial Narrow" w:hAnsi="Arial Narrow" w:cs="Arial"/>
        </w:rPr>
      </w:pPr>
      <w:r w:rsidRPr="00CD7B18">
        <w:rPr>
          <w:rFonts w:ascii="Arial Narrow" w:hAnsi="Arial Narrow" w:cs="Arial"/>
        </w:rPr>
        <w:t xml:space="preserve">Important : </w:t>
      </w:r>
    </w:p>
    <w:p w14:paraId="4A4BA938" w14:textId="77777777" w:rsidR="00194E4C" w:rsidRPr="00CD7B18" w:rsidRDefault="00194E4C" w:rsidP="002C2914">
      <w:pPr>
        <w:widowControl w:val="0"/>
        <w:pBdr>
          <w:top w:val="single" w:sz="4" w:space="1" w:color="auto"/>
          <w:left w:val="single" w:sz="4" w:space="4" w:color="auto"/>
          <w:bottom w:val="single" w:sz="4" w:space="1" w:color="auto"/>
          <w:right w:val="single" w:sz="4" w:space="4" w:color="auto"/>
        </w:pBdr>
        <w:jc w:val="both"/>
        <w:outlineLvl w:val="1"/>
        <w:rPr>
          <w:rFonts w:ascii="Arial Narrow" w:hAnsi="Arial Narrow" w:cs="Arial"/>
        </w:rPr>
      </w:pPr>
    </w:p>
    <w:p w14:paraId="53A7AF8C" w14:textId="77777777" w:rsidR="00194E4C" w:rsidRPr="00CD7B18" w:rsidRDefault="00194E4C" w:rsidP="002C2914">
      <w:pPr>
        <w:widowControl w:val="0"/>
        <w:pBdr>
          <w:top w:val="single" w:sz="4" w:space="1" w:color="auto"/>
          <w:left w:val="single" w:sz="4" w:space="4" w:color="auto"/>
          <w:bottom w:val="single" w:sz="4" w:space="1" w:color="auto"/>
          <w:right w:val="single" w:sz="4" w:space="4" w:color="auto"/>
        </w:pBdr>
        <w:jc w:val="both"/>
        <w:outlineLvl w:val="1"/>
        <w:rPr>
          <w:rFonts w:ascii="Arial Narrow" w:hAnsi="Arial Narrow" w:cs="Arial"/>
        </w:rPr>
      </w:pPr>
      <w:r w:rsidRPr="00CD7B18">
        <w:rPr>
          <w:rFonts w:ascii="Arial Narrow" w:hAnsi="Arial Narrow" w:cs="Arial"/>
        </w:rPr>
        <w:t>Seuls les éléments demandés au titre du paragraphe 2 et 3 de l’article 10.1.1 du présent document peuvent être transmis par ce biais.</w:t>
      </w:r>
    </w:p>
    <w:p w14:paraId="63065E68" w14:textId="77777777" w:rsidR="00194E4C" w:rsidRPr="00CD7B18" w:rsidRDefault="00194E4C" w:rsidP="002C2914">
      <w:pPr>
        <w:widowControl w:val="0"/>
        <w:pBdr>
          <w:top w:val="single" w:sz="4" w:space="1" w:color="auto"/>
          <w:left w:val="single" w:sz="4" w:space="4" w:color="auto"/>
          <w:bottom w:val="single" w:sz="4" w:space="1" w:color="auto"/>
          <w:right w:val="single" w:sz="4" w:space="4" w:color="auto"/>
        </w:pBdr>
        <w:jc w:val="both"/>
        <w:outlineLvl w:val="1"/>
        <w:rPr>
          <w:rFonts w:ascii="Arial Narrow" w:hAnsi="Arial Narrow" w:cs="Arial"/>
        </w:rPr>
      </w:pPr>
    </w:p>
    <w:p w14:paraId="06609FBD" w14:textId="77777777" w:rsidR="00194E4C" w:rsidRPr="00CD7B18" w:rsidRDefault="00194E4C" w:rsidP="002C2914">
      <w:pPr>
        <w:widowControl w:val="0"/>
        <w:pBdr>
          <w:top w:val="single" w:sz="4" w:space="1" w:color="auto"/>
          <w:left w:val="single" w:sz="4" w:space="4" w:color="auto"/>
          <w:bottom w:val="single" w:sz="4" w:space="1" w:color="auto"/>
          <w:right w:val="single" w:sz="4" w:space="4" w:color="auto"/>
        </w:pBdr>
        <w:jc w:val="both"/>
        <w:outlineLvl w:val="1"/>
        <w:rPr>
          <w:rFonts w:ascii="Arial Narrow" w:hAnsi="Arial Narrow" w:cs="Arial"/>
        </w:rPr>
      </w:pPr>
      <w:r w:rsidRPr="00CD7B18">
        <w:rPr>
          <w:rFonts w:ascii="Arial Narrow" w:hAnsi="Arial Narrow" w:cs="Arial"/>
        </w:rPr>
        <w:t>Les documents au titre du paragraphe 1 de l’article 10.1.1 relatifs à la situation propre des opérateurs économiques doivent obligatoirement être transmis dans les conditions fixées par l’article 11 du présent document. Ces documents ne peuvent pas faire l’objet d’un renvoi d’accès à un système électronique de mise à disposition d'informations ou à un espace de stockage numérique.</w:t>
      </w:r>
    </w:p>
    <w:p w14:paraId="43DCD4FA" w14:textId="77777777" w:rsidR="00194E4C" w:rsidRPr="00CD7B18" w:rsidRDefault="00194E4C" w:rsidP="002C2914">
      <w:pPr>
        <w:widowControl w:val="0"/>
        <w:pBdr>
          <w:top w:val="single" w:sz="4" w:space="1" w:color="auto"/>
          <w:left w:val="single" w:sz="4" w:space="4" w:color="auto"/>
          <w:bottom w:val="single" w:sz="4" w:space="1" w:color="auto"/>
          <w:right w:val="single" w:sz="4" w:space="4" w:color="auto"/>
        </w:pBdr>
        <w:jc w:val="both"/>
        <w:outlineLvl w:val="1"/>
        <w:rPr>
          <w:rFonts w:ascii="Arial Narrow" w:hAnsi="Arial Narrow" w:cs="Arial"/>
        </w:rPr>
      </w:pPr>
    </w:p>
    <w:p w14:paraId="09E340F5" w14:textId="77777777" w:rsidR="00E138CE" w:rsidRPr="00CD7B18" w:rsidRDefault="00E138CE" w:rsidP="002C2914">
      <w:pPr>
        <w:tabs>
          <w:tab w:val="left" w:pos="1080"/>
        </w:tabs>
        <w:jc w:val="both"/>
        <w:rPr>
          <w:rFonts w:ascii="Arial Narrow" w:hAnsi="Arial Narrow" w:cs="Arial"/>
        </w:rPr>
      </w:pPr>
    </w:p>
    <w:p w14:paraId="6E3FAB14" w14:textId="77777777" w:rsidR="00B23C11" w:rsidRPr="00CD7B18" w:rsidRDefault="00C97E67" w:rsidP="002C2914">
      <w:pPr>
        <w:tabs>
          <w:tab w:val="left" w:pos="1080"/>
        </w:tabs>
        <w:spacing w:after="240"/>
        <w:jc w:val="both"/>
        <w:rPr>
          <w:rFonts w:ascii="Arial Narrow" w:hAnsi="Arial Narrow" w:cs="Arial"/>
          <w:u w:val="single"/>
        </w:rPr>
      </w:pPr>
      <w:r w:rsidRPr="00CD7B18">
        <w:rPr>
          <w:rFonts w:ascii="Arial Narrow" w:hAnsi="Arial Narrow" w:cs="Arial"/>
        </w:rPr>
        <w:t>10</w:t>
      </w:r>
      <w:r w:rsidR="00B23C11" w:rsidRPr="00CD7B18">
        <w:rPr>
          <w:rFonts w:ascii="Arial Narrow" w:hAnsi="Arial Narrow" w:cs="Arial"/>
        </w:rPr>
        <w:t>.</w:t>
      </w:r>
      <w:r w:rsidR="009E6965" w:rsidRPr="00CD7B18">
        <w:rPr>
          <w:rFonts w:ascii="Arial Narrow" w:hAnsi="Arial Narrow" w:cs="Arial"/>
        </w:rPr>
        <w:t>2</w:t>
      </w:r>
      <w:r w:rsidR="00B23C11" w:rsidRPr="00CD7B18">
        <w:rPr>
          <w:rFonts w:ascii="Arial Narrow" w:hAnsi="Arial Narrow" w:cs="Arial"/>
          <w:b w:val="0"/>
        </w:rPr>
        <w:t xml:space="preserve"> </w:t>
      </w:r>
      <w:r w:rsidRPr="00CD7B18">
        <w:rPr>
          <w:rFonts w:ascii="Arial Narrow" w:hAnsi="Arial Narrow" w:cs="Arial"/>
          <w:u w:val="single"/>
        </w:rPr>
        <w:t xml:space="preserve">Présentation de </w:t>
      </w:r>
      <w:r w:rsidR="00B23C11" w:rsidRPr="00CD7B18">
        <w:rPr>
          <w:rFonts w:ascii="Arial Narrow" w:hAnsi="Arial Narrow" w:cs="Arial"/>
          <w:u w:val="single"/>
        </w:rPr>
        <w:t>l’offre</w:t>
      </w:r>
    </w:p>
    <w:p w14:paraId="1B930153" w14:textId="77777777" w:rsidR="00D250B8" w:rsidRPr="00D250B8" w:rsidRDefault="00D250B8" w:rsidP="00E0681E">
      <w:pPr>
        <w:widowControl w:val="0"/>
        <w:numPr>
          <w:ilvl w:val="0"/>
          <w:numId w:val="28"/>
        </w:numPr>
        <w:tabs>
          <w:tab w:val="left" w:pos="284"/>
        </w:tabs>
        <w:jc w:val="both"/>
        <w:outlineLvl w:val="1"/>
        <w:rPr>
          <w:rFonts w:ascii="Arial Narrow" w:hAnsi="Arial Narrow" w:cs="Arial"/>
          <w:bCs/>
        </w:rPr>
      </w:pPr>
      <w:r w:rsidRPr="00D250B8">
        <w:rPr>
          <w:rFonts w:ascii="Arial Narrow" w:hAnsi="Arial Narrow" w:cs="Arial"/>
          <w:bCs/>
          <w:u w:val="single"/>
        </w:rPr>
        <w:t>L’offre de base contient</w:t>
      </w:r>
      <w:r w:rsidRPr="00D250B8">
        <w:rPr>
          <w:rFonts w:ascii="Arial Narrow" w:hAnsi="Arial Narrow" w:cs="Arial"/>
          <w:bCs/>
        </w:rPr>
        <w:t xml:space="preserve"> :</w:t>
      </w:r>
    </w:p>
    <w:p w14:paraId="71A685B8" w14:textId="77777777" w:rsidR="00FF5246" w:rsidRPr="00CD7B18" w:rsidRDefault="00FF5246" w:rsidP="002C2914">
      <w:pPr>
        <w:shd w:val="clear" w:color="auto" w:fill="FFFFFF"/>
        <w:tabs>
          <w:tab w:val="left" w:pos="850"/>
        </w:tabs>
        <w:ind w:left="284"/>
        <w:jc w:val="both"/>
        <w:rPr>
          <w:rFonts w:ascii="Arial Narrow" w:hAnsi="Arial Narrow" w:cs="Arial"/>
          <w:bCs/>
        </w:rPr>
      </w:pPr>
    </w:p>
    <w:p w14:paraId="1C64E95E" w14:textId="77777777" w:rsidR="00B2101B" w:rsidRPr="00CD7B18" w:rsidRDefault="00427554" w:rsidP="002C2914">
      <w:pPr>
        <w:shd w:val="clear" w:color="auto" w:fill="FFFFFF"/>
        <w:tabs>
          <w:tab w:val="left" w:pos="850"/>
        </w:tabs>
        <w:ind w:left="284"/>
        <w:jc w:val="both"/>
        <w:rPr>
          <w:rFonts w:ascii="Arial Narrow" w:hAnsi="Arial Narrow" w:cs="Arial"/>
          <w:b w:val="0"/>
        </w:rPr>
      </w:pPr>
      <w:r w:rsidRPr="00CD7B18">
        <w:rPr>
          <w:rFonts w:ascii="Arial Narrow" w:hAnsi="Arial Narrow" w:cs="Arial"/>
          <w:bCs/>
        </w:rPr>
        <w:t xml:space="preserve">A – </w:t>
      </w:r>
      <w:r w:rsidR="00FC2909" w:rsidRPr="00CD7B18">
        <w:rPr>
          <w:rFonts w:ascii="Arial Narrow" w:hAnsi="Arial Narrow" w:cs="Arial"/>
        </w:rPr>
        <w:t>L’acte d’engagement</w:t>
      </w:r>
      <w:r w:rsidR="00194E4C" w:rsidRPr="00CD7B18">
        <w:rPr>
          <w:rFonts w:ascii="Arial Narrow" w:hAnsi="Arial Narrow" w:cs="Arial"/>
        </w:rPr>
        <w:t xml:space="preserve"> </w:t>
      </w:r>
      <w:r w:rsidR="00194E4C" w:rsidRPr="00CD7B18">
        <w:rPr>
          <w:rFonts w:ascii="Arial Narrow" w:hAnsi="Arial Narrow" w:cs="Arial"/>
          <w:bCs/>
        </w:rPr>
        <w:t>(A.E)</w:t>
      </w:r>
      <w:r w:rsidR="00EC1BA9" w:rsidRPr="00CD7B18">
        <w:rPr>
          <w:rFonts w:ascii="Arial Narrow" w:hAnsi="Arial Narrow" w:cs="Arial"/>
          <w:b w:val="0"/>
        </w:rPr>
        <w:t xml:space="preserve">, joint au dossier de consultation, à compléter par les représentants habilités de toute entreprise ayant vocation à être titulaire </w:t>
      </w:r>
      <w:r w:rsidR="00227C8F" w:rsidRPr="00CD7B18">
        <w:rPr>
          <w:rFonts w:ascii="Arial Narrow" w:hAnsi="Arial Narrow" w:cs="Arial"/>
          <w:b w:val="0"/>
        </w:rPr>
        <w:t>du marché</w:t>
      </w:r>
      <w:r w:rsidR="00EC1BA9" w:rsidRPr="00CD7B18">
        <w:rPr>
          <w:rFonts w:ascii="Arial Narrow" w:hAnsi="Arial Narrow" w:cs="Arial"/>
          <w:b w:val="0"/>
        </w:rPr>
        <w:t>, ou par le seul mandataire</w:t>
      </w:r>
      <w:r w:rsidR="00600E40" w:rsidRPr="00CD7B18">
        <w:rPr>
          <w:rFonts w:ascii="Arial Narrow" w:hAnsi="Arial Narrow" w:cs="Arial"/>
          <w:b w:val="0"/>
        </w:rPr>
        <w:t xml:space="preserve"> habilité</w:t>
      </w:r>
      <w:r w:rsidR="00EC1BA9" w:rsidRPr="00CD7B18">
        <w:rPr>
          <w:rFonts w:ascii="Arial Narrow" w:hAnsi="Arial Narrow" w:cs="Arial"/>
          <w:b w:val="0"/>
        </w:rPr>
        <w:t xml:space="preserve"> en cas de groupement.</w:t>
      </w:r>
    </w:p>
    <w:p w14:paraId="665988FF" w14:textId="77777777" w:rsidR="00C828A3" w:rsidRPr="00CD7B18" w:rsidRDefault="00C828A3" w:rsidP="002C2914">
      <w:pPr>
        <w:shd w:val="clear" w:color="auto" w:fill="FFFFFF"/>
        <w:tabs>
          <w:tab w:val="left" w:pos="850"/>
        </w:tabs>
        <w:ind w:left="284"/>
        <w:jc w:val="both"/>
        <w:rPr>
          <w:rFonts w:ascii="Arial Narrow" w:hAnsi="Arial Narrow" w:cs="Arial"/>
          <w:b w:val="0"/>
        </w:rPr>
      </w:pPr>
    </w:p>
    <w:p w14:paraId="13E99447" w14:textId="77777777" w:rsidR="00194E4C" w:rsidRPr="00CD7B18" w:rsidRDefault="00757D87" w:rsidP="00757D87">
      <w:pPr>
        <w:ind w:left="284"/>
        <w:jc w:val="both"/>
        <w:rPr>
          <w:rFonts w:ascii="Arial Narrow" w:hAnsi="Arial Narrow" w:cs="Arial"/>
          <w:b w:val="0"/>
          <w:bCs/>
        </w:rPr>
      </w:pPr>
      <w:r w:rsidRPr="00CD7B18">
        <w:rPr>
          <w:rFonts w:ascii="Arial Narrow" w:hAnsi="Arial Narrow" w:cs="Arial"/>
          <w:b w:val="0"/>
          <w:bCs/>
        </w:rPr>
        <w:t>L’acte d’engagement doit notamment être complété aux articles 4</w:t>
      </w:r>
      <w:r w:rsidR="00E247CB" w:rsidRPr="00CD7B18">
        <w:rPr>
          <w:rFonts w:ascii="Arial Narrow" w:hAnsi="Arial Narrow" w:cs="Arial"/>
          <w:b w:val="0"/>
          <w:bCs/>
        </w:rPr>
        <w:t>.1</w:t>
      </w:r>
      <w:r w:rsidRPr="00CD7B18">
        <w:rPr>
          <w:rFonts w:ascii="Arial Narrow" w:hAnsi="Arial Narrow" w:cs="Arial"/>
          <w:b w:val="0"/>
          <w:bCs/>
        </w:rPr>
        <w:t xml:space="preserve"> et </w:t>
      </w:r>
      <w:r w:rsidR="00E247CB" w:rsidRPr="00CD7B18">
        <w:rPr>
          <w:rFonts w:ascii="Arial Narrow" w:hAnsi="Arial Narrow" w:cs="Arial"/>
          <w:b w:val="0"/>
          <w:bCs/>
        </w:rPr>
        <w:t>4.2</w:t>
      </w:r>
      <w:r w:rsidRPr="00CD7B18">
        <w:rPr>
          <w:rFonts w:ascii="Arial Narrow" w:hAnsi="Arial Narrow" w:cs="Arial"/>
          <w:b w:val="0"/>
          <w:bCs/>
        </w:rPr>
        <w:t xml:space="preserve">.2 </w:t>
      </w:r>
      <w:r w:rsidR="00783651" w:rsidRPr="00CD7B18">
        <w:rPr>
          <w:rFonts w:ascii="Arial Narrow" w:hAnsi="Arial Narrow" w:cs="Arial"/>
          <w:b w:val="0"/>
          <w:bCs/>
        </w:rPr>
        <w:t xml:space="preserve">respectivement </w:t>
      </w:r>
      <w:r w:rsidRPr="00CD7B18">
        <w:rPr>
          <w:rFonts w:ascii="Arial Narrow" w:hAnsi="Arial Narrow" w:cs="Arial"/>
          <w:b w:val="0"/>
          <w:bCs/>
        </w:rPr>
        <w:t>relatif</w:t>
      </w:r>
      <w:r w:rsidR="00783651" w:rsidRPr="00CD7B18">
        <w:rPr>
          <w:rFonts w:ascii="Arial Narrow" w:hAnsi="Arial Narrow" w:cs="Arial"/>
          <w:b w:val="0"/>
          <w:bCs/>
        </w:rPr>
        <w:t>s</w:t>
      </w:r>
      <w:r w:rsidRPr="00CD7B18">
        <w:rPr>
          <w:rFonts w:ascii="Arial Narrow" w:hAnsi="Arial Narrow" w:cs="Arial"/>
          <w:b w:val="0"/>
          <w:bCs/>
        </w:rPr>
        <w:t xml:space="preserve"> à l’offre financière et au</w:t>
      </w:r>
      <w:r w:rsidR="00783651" w:rsidRPr="00CD7B18">
        <w:rPr>
          <w:rFonts w:ascii="Arial Narrow" w:hAnsi="Arial Narrow" w:cs="Arial"/>
          <w:b w:val="0"/>
          <w:bCs/>
        </w:rPr>
        <w:t>x</w:t>
      </w:r>
      <w:r w:rsidRPr="00CD7B18">
        <w:rPr>
          <w:rFonts w:ascii="Arial Narrow" w:hAnsi="Arial Narrow" w:cs="Arial"/>
          <w:b w:val="0"/>
          <w:bCs/>
        </w:rPr>
        <w:t xml:space="preserve"> délai</w:t>
      </w:r>
      <w:r w:rsidR="00783651" w:rsidRPr="00CD7B18">
        <w:rPr>
          <w:rFonts w:ascii="Arial Narrow" w:hAnsi="Arial Narrow" w:cs="Arial"/>
          <w:b w:val="0"/>
          <w:bCs/>
        </w:rPr>
        <w:t>s</w:t>
      </w:r>
      <w:r w:rsidRPr="00CD7B18">
        <w:rPr>
          <w:rFonts w:ascii="Arial Narrow" w:hAnsi="Arial Narrow" w:cs="Arial"/>
          <w:b w:val="0"/>
          <w:bCs/>
        </w:rPr>
        <w:t xml:space="preserve"> d’exécution, et le cas échéant à l’article </w:t>
      </w:r>
      <w:r w:rsidR="00D52892" w:rsidRPr="00CD7B18">
        <w:rPr>
          <w:rFonts w:ascii="Arial Narrow" w:hAnsi="Arial Narrow" w:cs="Arial"/>
          <w:b w:val="0"/>
          <w:bCs/>
        </w:rPr>
        <w:t>5</w:t>
      </w:r>
      <w:r w:rsidRPr="00CD7B18">
        <w:rPr>
          <w:rFonts w:ascii="Arial Narrow" w:hAnsi="Arial Narrow" w:cs="Arial"/>
          <w:b w:val="0"/>
          <w:bCs/>
        </w:rPr>
        <w:t xml:space="preserve"> « matériaux de type nouveau ».</w:t>
      </w:r>
    </w:p>
    <w:p w14:paraId="02EA2204" w14:textId="77777777" w:rsidR="00757D87" w:rsidRPr="00CD7B18" w:rsidRDefault="00757D87" w:rsidP="00757D87">
      <w:pPr>
        <w:ind w:left="284"/>
        <w:jc w:val="both"/>
        <w:rPr>
          <w:rFonts w:ascii="Arial Narrow" w:hAnsi="Arial Narrow" w:cs="Arial"/>
          <w:b w:val="0"/>
          <w:bCs/>
        </w:rPr>
      </w:pPr>
    </w:p>
    <w:p w14:paraId="6B27AC19" w14:textId="77777777" w:rsidR="00713331" w:rsidRPr="00CD7B18" w:rsidRDefault="00C828A3" w:rsidP="002C2914">
      <w:pPr>
        <w:ind w:firstLine="284"/>
        <w:jc w:val="both"/>
        <w:rPr>
          <w:rFonts w:ascii="Arial Narrow" w:hAnsi="Arial Narrow" w:cs="Arial"/>
          <w:b w:val="0"/>
          <w:bCs/>
        </w:rPr>
      </w:pPr>
      <w:r w:rsidRPr="00CD7B18">
        <w:rPr>
          <w:rFonts w:ascii="Arial Narrow" w:hAnsi="Arial Narrow" w:cs="Arial"/>
          <w:b w:val="0"/>
          <w:bCs/>
        </w:rPr>
        <w:t>Et</w:t>
      </w:r>
      <w:r w:rsidR="00713331" w:rsidRPr="00CD7B18">
        <w:rPr>
          <w:rFonts w:ascii="Arial Narrow" w:hAnsi="Arial Narrow" w:cs="Arial"/>
          <w:b w:val="0"/>
          <w:bCs/>
        </w:rPr>
        <w:t xml:space="preserve"> </w:t>
      </w:r>
      <w:r w:rsidRPr="00CD7B18">
        <w:rPr>
          <w:rFonts w:ascii="Arial Narrow" w:hAnsi="Arial Narrow" w:cs="Arial"/>
          <w:b w:val="0"/>
          <w:bCs/>
        </w:rPr>
        <w:t>a</w:t>
      </w:r>
      <w:r w:rsidR="00713331" w:rsidRPr="00CD7B18">
        <w:rPr>
          <w:rFonts w:ascii="Arial Narrow" w:hAnsi="Arial Narrow" w:cs="Arial"/>
          <w:b w:val="0"/>
          <w:bCs/>
        </w:rPr>
        <w:t>cco</w:t>
      </w:r>
      <w:r w:rsidR="00784C99" w:rsidRPr="00CD7B18">
        <w:rPr>
          <w:rFonts w:ascii="Arial Narrow" w:hAnsi="Arial Narrow" w:cs="Arial"/>
          <w:b w:val="0"/>
          <w:bCs/>
        </w:rPr>
        <w:t>mpagné le cas échéant de la ou d</w:t>
      </w:r>
      <w:r w:rsidR="00713331" w:rsidRPr="00CD7B18">
        <w:rPr>
          <w:rFonts w:ascii="Arial Narrow" w:hAnsi="Arial Narrow" w:cs="Arial"/>
          <w:b w:val="0"/>
          <w:bCs/>
        </w:rPr>
        <w:t xml:space="preserve">es annexe(s) éventuelle(s) </w:t>
      </w:r>
      <w:r w:rsidR="006400D8" w:rsidRPr="00CD7B18">
        <w:rPr>
          <w:rFonts w:ascii="Arial Narrow" w:hAnsi="Arial Narrow" w:cs="Arial"/>
          <w:b w:val="0"/>
          <w:bCs/>
        </w:rPr>
        <w:t xml:space="preserve">de sous-traitance </w:t>
      </w:r>
      <w:r w:rsidR="00713331" w:rsidRPr="00CD7B18">
        <w:rPr>
          <w:rFonts w:ascii="Arial Narrow" w:hAnsi="Arial Narrow" w:cs="Arial"/>
          <w:b w:val="0"/>
          <w:bCs/>
        </w:rPr>
        <w:t>(DC4)</w:t>
      </w:r>
      <w:r w:rsidR="00EE707C" w:rsidRPr="00CD7B18">
        <w:rPr>
          <w:rFonts w:ascii="Arial Narrow" w:hAnsi="Arial Narrow" w:cs="Arial"/>
          <w:b w:val="0"/>
          <w:bCs/>
        </w:rPr>
        <w:t>.</w:t>
      </w:r>
    </w:p>
    <w:p w14:paraId="6C022136" w14:textId="77777777" w:rsidR="00B74679" w:rsidRPr="00CD7B18" w:rsidRDefault="00B74679" w:rsidP="002C2914">
      <w:pPr>
        <w:shd w:val="clear" w:color="auto" w:fill="FFFFFF"/>
        <w:tabs>
          <w:tab w:val="left" w:pos="850"/>
        </w:tabs>
        <w:jc w:val="both"/>
        <w:rPr>
          <w:rFonts w:ascii="Arial Narrow" w:hAnsi="Arial Narrow" w:cs="Arial"/>
        </w:rPr>
      </w:pPr>
    </w:p>
    <w:p w14:paraId="28C0F534" w14:textId="77777777" w:rsidR="00322611" w:rsidRPr="00CD7B18" w:rsidRDefault="00322611" w:rsidP="00322611">
      <w:pPr>
        <w:spacing w:after="240"/>
        <w:ind w:left="284"/>
        <w:jc w:val="both"/>
        <w:rPr>
          <w:rFonts w:ascii="Arial Narrow" w:hAnsi="Arial Narrow" w:cs="Arial"/>
          <w:b w:val="0"/>
          <w:bCs/>
        </w:rPr>
      </w:pPr>
      <w:r w:rsidRPr="00CD7B18">
        <w:rPr>
          <w:rFonts w:ascii="Arial Narrow" w:hAnsi="Arial Narrow" w:cs="Arial"/>
          <w:bCs/>
        </w:rPr>
        <w:t>B – Le bordereau des prix</w:t>
      </w:r>
      <w:r w:rsidR="00392F76">
        <w:rPr>
          <w:rFonts w:ascii="Arial Narrow" w:hAnsi="Arial Narrow" w:cs="Arial"/>
          <w:bCs/>
        </w:rPr>
        <w:t xml:space="preserve"> unitaires</w:t>
      </w:r>
      <w:r w:rsidRPr="00CD7B18">
        <w:rPr>
          <w:rFonts w:ascii="Arial Narrow" w:hAnsi="Arial Narrow" w:cs="Arial"/>
          <w:bCs/>
        </w:rPr>
        <w:t xml:space="preserve"> (B.P.</w:t>
      </w:r>
      <w:r w:rsidR="00392F76">
        <w:rPr>
          <w:rFonts w:ascii="Arial Narrow" w:hAnsi="Arial Narrow" w:cs="Arial"/>
          <w:bCs/>
        </w:rPr>
        <w:t>U.</w:t>
      </w:r>
      <w:r w:rsidRPr="00CD7B18">
        <w:rPr>
          <w:rFonts w:ascii="Arial Narrow" w:hAnsi="Arial Narrow" w:cs="Arial"/>
          <w:bCs/>
        </w:rPr>
        <w:t>)</w:t>
      </w:r>
      <w:r w:rsidRPr="00CD7B18">
        <w:rPr>
          <w:rFonts w:ascii="Arial Narrow" w:hAnsi="Arial Narrow" w:cs="Arial"/>
          <w:b w:val="0"/>
          <w:bCs/>
        </w:rPr>
        <w:t xml:space="preserve"> dûment complété</w:t>
      </w:r>
    </w:p>
    <w:p w14:paraId="0D8B849D" w14:textId="77777777" w:rsidR="00322611" w:rsidRPr="00CD7B18" w:rsidRDefault="00322611" w:rsidP="00322611">
      <w:pPr>
        <w:spacing w:after="240"/>
        <w:ind w:left="284"/>
        <w:jc w:val="both"/>
        <w:rPr>
          <w:rFonts w:ascii="Arial Narrow" w:hAnsi="Arial Narrow" w:cs="Arial"/>
          <w:b w:val="0"/>
          <w:bCs/>
        </w:rPr>
      </w:pPr>
      <w:r w:rsidRPr="00CD7B18">
        <w:rPr>
          <w:rFonts w:ascii="Arial Narrow" w:hAnsi="Arial Narrow" w:cs="Arial"/>
          <w:bCs/>
        </w:rPr>
        <w:t>C – Le détail estimatif (D.E.)</w:t>
      </w:r>
      <w:r w:rsidRPr="00CD7B18">
        <w:rPr>
          <w:rFonts w:ascii="Arial Narrow" w:hAnsi="Arial Narrow" w:cs="Arial"/>
          <w:b w:val="0"/>
          <w:bCs/>
        </w:rPr>
        <w:t xml:space="preserve"> dûment complété</w:t>
      </w:r>
    </w:p>
    <w:p w14:paraId="3C6B41C5" w14:textId="77777777" w:rsidR="00322611" w:rsidRPr="00CD7B18" w:rsidRDefault="00322611" w:rsidP="00322611">
      <w:pPr>
        <w:spacing w:after="240"/>
        <w:ind w:left="284"/>
        <w:jc w:val="both"/>
        <w:rPr>
          <w:rFonts w:ascii="Arial Narrow" w:hAnsi="Arial Narrow" w:cs="Arial"/>
          <w:b w:val="0"/>
        </w:rPr>
      </w:pPr>
      <w:r w:rsidRPr="00CD7B18">
        <w:rPr>
          <w:rFonts w:ascii="Arial Narrow" w:hAnsi="Arial Narrow" w:cs="Arial"/>
        </w:rPr>
        <w:t>D - Le mémoire technique</w:t>
      </w:r>
      <w:r w:rsidRPr="00CD7B18">
        <w:rPr>
          <w:rFonts w:ascii="Arial Narrow" w:hAnsi="Arial Narrow" w:cs="Arial"/>
          <w:b w:val="0"/>
        </w:rPr>
        <w:t xml:space="preserve"> précisant notamment les points suivants :</w:t>
      </w:r>
    </w:p>
    <w:p w14:paraId="79C6E806" w14:textId="77777777" w:rsidR="00322611" w:rsidRPr="00CD7B18" w:rsidRDefault="00322611" w:rsidP="00E0681E">
      <w:pPr>
        <w:numPr>
          <w:ilvl w:val="0"/>
          <w:numId w:val="29"/>
        </w:numPr>
        <w:tabs>
          <w:tab w:val="num" w:pos="1134"/>
        </w:tabs>
        <w:spacing w:after="120"/>
        <w:ind w:left="1134" w:hanging="283"/>
        <w:jc w:val="both"/>
        <w:rPr>
          <w:rFonts w:ascii="Arial Narrow" w:hAnsi="Arial Narrow" w:cs="Arial"/>
          <w:b w:val="0"/>
        </w:rPr>
      </w:pPr>
      <w:r w:rsidRPr="00CD7B18">
        <w:rPr>
          <w:rFonts w:ascii="Arial Narrow" w:hAnsi="Arial Narrow" w:cs="Arial"/>
          <w:b w:val="0"/>
        </w:rPr>
        <w:t xml:space="preserve">La méthodologie d’exécution des travaux au regard de chaque phase de travaux, des mesures d’exploitation, des contraintes du site et des moyens humains et techniques spécifiques mis en œuvre pour le chantier </w:t>
      </w:r>
    </w:p>
    <w:p w14:paraId="5EC016A1" w14:textId="77777777" w:rsidR="00322611" w:rsidRPr="00173F14" w:rsidRDefault="00322611" w:rsidP="00392F76">
      <w:pPr>
        <w:numPr>
          <w:ilvl w:val="0"/>
          <w:numId w:val="29"/>
        </w:numPr>
        <w:tabs>
          <w:tab w:val="num" w:pos="1134"/>
        </w:tabs>
        <w:spacing w:after="120"/>
        <w:ind w:left="1134" w:hanging="283"/>
        <w:jc w:val="both"/>
        <w:rPr>
          <w:rFonts w:ascii="Arial Narrow" w:hAnsi="Arial Narrow" w:cs="Arial"/>
          <w:b w:val="0"/>
        </w:rPr>
      </w:pPr>
      <w:r w:rsidRPr="00CD7B18">
        <w:rPr>
          <w:rFonts w:ascii="Arial Narrow" w:hAnsi="Arial Narrow" w:cs="Arial"/>
          <w:b w:val="0"/>
        </w:rPr>
        <w:t>Le planning prévisionnel de l’opération prenant en compte l’ensemble des tâches et détaillé par phase</w:t>
      </w:r>
      <w:r w:rsidR="00392F76">
        <w:rPr>
          <w:rFonts w:ascii="Arial Narrow" w:hAnsi="Arial Narrow" w:cs="Arial"/>
          <w:b w:val="0"/>
        </w:rPr>
        <w:t xml:space="preserve">. </w:t>
      </w:r>
      <w:r w:rsidRPr="00173F14">
        <w:rPr>
          <w:rFonts w:ascii="Arial Narrow" w:hAnsi="Arial Narrow" w:cs="Arial"/>
          <w:b w:val="0"/>
          <w:i/>
        </w:rPr>
        <w:t>Ces éléments doivent démontrer la capacité de l’entreprise à tenir les délais tels qu’indiqués dans l’acte d’engagement.</w:t>
      </w:r>
    </w:p>
    <w:p w14:paraId="0A31006C" w14:textId="77777777" w:rsidR="00322611" w:rsidRPr="00CD7B18" w:rsidRDefault="00322611" w:rsidP="00E0681E">
      <w:pPr>
        <w:numPr>
          <w:ilvl w:val="0"/>
          <w:numId w:val="29"/>
        </w:numPr>
        <w:tabs>
          <w:tab w:val="num" w:pos="1134"/>
        </w:tabs>
        <w:spacing w:after="120"/>
        <w:ind w:left="1134" w:hanging="283"/>
        <w:jc w:val="both"/>
        <w:rPr>
          <w:rFonts w:ascii="Arial Narrow" w:hAnsi="Arial Narrow" w:cs="Arial"/>
          <w:b w:val="0"/>
        </w:rPr>
      </w:pPr>
      <w:r w:rsidRPr="00CD7B18">
        <w:rPr>
          <w:rFonts w:ascii="Arial Narrow" w:hAnsi="Arial Narrow" w:cs="Arial"/>
          <w:b w:val="0"/>
        </w:rPr>
        <w:t>Les fiches techniques des matériaux proposés hors matériaux écologiques (le nom des fournisseurs, les caractéristiques techniques et mécaniques des matériaux, les essais prouvant l’efficacité du produit et les références aux normes en vigueur)</w:t>
      </w:r>
    </w:p>
    <w:p w14:paraId="14E9F239" w14:textId="77777777" w:rsidR="00322611" w:rsidRPr="00CD7B18" w:rsidRDefault="00322611" w:rsidP="00E0681E">
      <w:pPr>
        <w:numPr>
          <w:ilvl w:val="0"/>
          <w:numId w:val="29"/>
        </w:numPr>
        <w:tabs>
          <w:tab w:val="num" w:pos="1134"/>
        </w:tabs>
        <w:spacing w:after="120"/>
        <w:ind w:left="1134" w:hanging="283"/>
        <w:jc w:val="both"/>
        <w:rPr>
          <w:rFonts w:ascii="Arial Narrow" w:hAnsi="Arial Narrow" w:cs="Arial"/>
          <w:b w:val="0"/>
        </w:rPr>
      </w:pPr>
      <w:r w:rsidRPr="00CD7B18">
        <w:rPr>
          <w:rFonts w:ascii="Arial Narrow" w:hAnsi="Arial Narrow" w:cs="Arial"/>
          <w:b w:val="0"/>
        </w:rPr>
        <w:t>Les actions mises en œuvre pour la protection de l’environnement avec :</w:t>
      </w:r>
    </w:p>
    <w:p w14:paraId="6DFE3704" w14:textId="77777777" w:rsidR="00322611" w:rsidRPr="00CD7B18" w:rsidRDefault="00322611" w:rsidP="00E0681E">
      <w:pPr>
        <w:numPr>
          <w:ilvl w:val="2"/>
          <w:numId w:val="29"/>
        </w:numPr>
        <w:spacing w:after="120"/>
        <w:jc w:val="both"/>
        <w:rPr>
          <w:rFonts w:ascii="Arial Narrow" w:hAnsi="Arial Narrow" w:cs="Arial"/>
          <w:b w:val="0"/>
        </w:rPr>
      </w:pPr>
      <w:r w:rsidRPr="00CD7B18">
        <w:rPr>
          <w:rFonts w:ascii="Arial Narrow" w:hAnsi="Arial Narrow" w:cs="Arial"/>
          <w:b w:val="0"/>
        </w:rPr>
        <w:t>l’inventaire des principaux impacts et risques des activités du chantier sur le milieu naturel démontrant la bonne compréhension des enjeux environnementaux de l’opération, avec les mesures préventives prévues pour réduire ces impacts et risques</w:t>
      </w:r>
    </w:p>
    <w:p w14:paraId="4C918B24" w14:textId="77777777" w:rsidR="00322611" w:rsidRPr="00CD7B18" w:rsidRDefault="00322611" w:rsidP="00E0681E">
      <w:pPr>
        <w:numPr>
          <w:ilvl w:val="2"/>
          <w:numId w:val="29"/>
        </w:numPr>
        <w:spacing w:after="120"/>
        <w:jc w:val="both"/>
        <w:rPr>
          <w:rFonts w:ascii="Arial Narrow" w:hAnsi="Arial Narrow" w:cs="Arial"/>
          <w:b w:val="0"/>
        </w:rPr>
      </w:pPr>
      <w:r w:rsidRPr="00CD7B18">
        <w:rPr>
          <w:rFonts w:ascii="Arial Narrow" w:hAnsi="Arial Narrow" w:cs="Arial"/>
          <w:b w:val="0"/>
        </w:rPr>
        <w:t>le cas échéant, la ou les fiches techniques du ou des matériaux écologiques proposés par le candidat</w:t>
      </w:r>
    </w:p>
    <w:p w14:paraId="0693B322" w14:textId="77777777" w:rsidR="00322611" w:rsidRPr="00CD7B18" w:rsidRDefault="00322611" w:rsidP="00E0681E">
      <w:pPr>
        <w:numPr>
          <w:ilvl w:val="0"/>
          <w:numId w:val="29"/>
        </w:numPr>
        <w:tabs>
          <w:tab w:val="num" w:pos="1134"/>
        </w:tabs>
        <w:spacing w:after="120"/>
        <w:ind w:left="1134" w:hanging="283"/>
        <w:jc w:val="both"/>
        <w:rPr>
          <w:rFonts w:ascii="Arial Narrow" w:hAnsi="Arial Narrow" w:cs="Arial"/>
          <w:b w:val="0"/>
        </w:rPr>
      </w:pPr>
      <w:r w:rsidRPr="00CD7B18">
        <w:rPr>
          <w:rFonts w:ascii="Arial Narrow" w:hAnsi="Arial Narrow" w:cs="Arial"/>
          <w:b w:val="0"/>
        </w:rPr>
        <w:t>Le schéma d’organisation et de suivi de l’évacuation des déchets (SOSED)</w:t>
      </w:r>
    </w:p>
    <w:p w14:paraId="6B4BC4AA" w14:textId="77777777" w:rsidR="00322611" w:rsidRPr="00CD7B18" w:rsidRDefault="00322611" w:rsidP="00E0681E">
      <w:pPr>
        <w:numPr>
          <w:ilvl w:val="0"/>
          <w:numId w:val="29"/>
        </w:numPr>
        <w:tabs>
          <w:tab w:val="num" w:pos="1134"/>
        </w:tabs>
        <w:spacing w:after="120"/>
        <w:ind w:left="1134" w:hanging="283"/>
        <w:jc w:val="both"/>
        <w:rPr>
          <w:rFonts w:ascii="Arial Narrow" w:hAnsi="Arial Narrow" w:cs="Arial"/>
          <w:b w:val="0"/>
        </w:rPr>
      </w:pPr>
      <w:r w:rsidRPr="00CD7B18">
        <w:rPr>
          <w:rFonts w:ascii="Arial Narrow" w:hAnsi="Arial Narrow" w:cs="Arial"/>
          <w:b w:val="0"/>
        </w:rPr>
        <w:t>Le schéma organisationnel du plan d’assurance qualité (SOPAQ)</w:t>
      </w:r>
    </w:p>
    <w:p w14:paraId="54C49921" w14:textId="571B440F" w:rsidR="00E32D20" w:rsidRDefault="00E32D20">
      <w:pPr>
        <w:rPr>
          <w:rFonts w:ascii="Arial Narrow" w:hAnsi="Arial Narrow" w:cs="Arial"/>
          <w:b w:val="0"/>
        </w:rPr>
      </w:pPr>
      <w:r>
        <w:rPr>
          <w:rFonts w:ascii="Arial Narrow" w:hAnsi="Arial Narrow" w:cs="Arial"/>
          <w:b w:val="0"/>
        </w:rPr>
        <w:br w:type="page"/>
      </w:r>
    </w:p>
    <w:p w14:paraId="4C0EC5B8" w14:textId="77777777" w:rsidR="00D250B8" w:rsidRPr="00CD7B18" w:rsidRDefault="00D250B8" w:rsidP="00D250B8">
      <w:pPr>
        <w:ind w:left="1134"/>
        <w:jc w:val="both"/>
        <w:rPr>
          <w:rFonts w:ascii="Arial Narrow" w:hAnsi="Arial Narrow" w:cs="Arial"/>
          <w:b w:val="0"/>
        </w:rPr>
      </w:pPr>
    </w:p>
    <w:p w14:paraId="15336C12" w14:textId="77777777" w:rsidR="00322611" w:rsidRPr="00CD7B18" w:rsidRDefault="00322611" w:rsidP="00322611">
      <w:pPr>
        <w:pBdr>
          <w:top w:val="single" w:sz="4" w:space="1" w:color="auto"/>
          <w:left w:val="single" w:sz="4" w:space="4" w:color="auto"/>
          <w:bottom w:val="single" w:sz="4" w:space="1" w:color="auto"/>
          <w:right w:val="single" w:sz="4" w:space="4" w:color="auto"/>
        </w:pBdr>
        <w:jc w:val="both"/>
        <w:rPr>
          <w:rFonts w:ascii="Arial Narrow" w:hAnsi="Arial Narrow" w:cs="Arial"/>
          <w:bCs/>
        </w:rPr>
      </w:pPr>
      <w:r w:rsidRPr="00CD7B18">
        <w:rPr>
          <w:rFonts w:ascii="Arial Narrow" w:hAnsi="Arial Narrow" w:cs="Arial"/>
          <w:bCs/>
        </w:rPr>
        <w:t>POUR LE CAS OU LE CANDIDAT SOUHAITERAIT PROPOSER DES VARIANTES (DEUX MAXIMUM) IL EST RAPPELÉ QUE CE DERNIER DEVRA ALORS PRODUIRE À L’APPUI DE CELLES-CI L’ENSEMBLE DES ÉLÉMENTS DEMANDÉS, POUR L’OFFRE DE BASE, SOIT :</w:t>
      </w:r>
    </w:p>
    <w:p w14:paraId="70C5A349" w14:textId="77777777" w:rsidR="00322611" w:rsidRPr="00CD7B18" w:rsidRDefault="00322611" w:rsidP="00322611">
      <w:pPr>
        <w:jc w:val="both"/>
        <w:rPr>
          <w:rFonts w:ascii="Arial Narrow" w:hAnsi="Arial Narrow" w:cs="Arial"/>
          <w:bCs/>
        </w:rPr>
      </w:pPr>
    </w:p>
    <w:p w14:paraId="691622ED" w14:textId="77777777" w:rsidR="00322611" w:rsidRPr="00CD7B18" w:rsidRDefault="00322611" w:rsidP="00E0681E">
      <w:pPr>
        <w:widowControl w:val="0"/>
        <w:numPr>
          <w:ilvl w:val="0"/>
          <w:numId w:val="28"/>
        </w:numPr>
        <w:tabs>
          <w:tab w:val="left" w:pos="284"/>
        </w:tabs>
        <w:jc w:val="both"/>
        <w:outlineLvl w:val="1"/>
        <w:rPr>
          <w:rFonts w:ascii="Arial Narrow" w:hAnsi="Arial Narrow" w:cs="Arial"/>
          <w:bCs/>
        </w:rPr>
      </w:pPr>
      <w:r w:rsidRPr="00CD7B18">
        <w:rPr>
          <w:rFonts w:ascii="Arial Narrow" w:hAnsi="Arial Narrow" w:cs="Arial"/>
          <w:bCs/>
          <w:u w:val="single"/>
        </w:rPr>
        <w:t>Chaque offre variante contient</w:t>
      </w:r>
      <w:r w:rsidRPr="00CD7B18">
        <w:rPr>
          <w:rFonts w:ascii="Arial Narrow" w:hAnsi="Arial Narrow" w:cs="Arial"/>
          <w:bCs/>
        </w:rPr>
        <w:t xml:space="preserve"> :</w:t>
      </w:r>
    </w:p>
    <w:p w14:paraId="1146BE3C" w14:textId="77777777" w:rsidR="00322611" w:rsidRPr="00CD7B18" w:rsidRDefault="00322611" w:rsidP="00322611">
      <w:pPr>
        <w:widowControl w:val="0"/>
        <w:tabs>
          <w:tab w:val="left" w:pos="1320"/>
        </w:tabs>
        <w:jc w:val="both"/>
        <w:outlineLvl w:val="1"/>
        <w:rPr>
          <w:rFonts w:ascii="Arial Narrow" w:hAnsi="Arial Narrow" w:cs="Arial"/>
          <w:b w:val="0"/>
          <w:bCs/>
        </w:rPr>
      </w:pPr>
      <w:r w:rsidRPr="00CD7B18">
        <w:rPr>
          <w:rFonts w:ascii="Arial Narrow" w:hAnsi="Arial Narrow" w:cs="Arial"/>
          <w:b w:val="0"/>
          <w:bCs/>
        </w:rPr>
        <w:tab/>
      </w:r>
    </w:p>
    <w:p w14:paraId="61FCB8FF" w14:textId="77777777" w:rsidR="00A501CD" w:rsidRPr="00CD7B18" w:rsidRDefault="00A501CD" w:rsidP="00A501CD">
      <w:pPr>
        <w:shd w:val="clear" w:color="auto" w:fill="FFFFFF"/>
        <w:tabs>
          <w:tab w:val="left" w:pos="850"/>
        </w:tabs>
        <w:ind w:left="284"/>
        <w:jc w:val="both"/>
        <w:rPr>
          <w:rFonts w:ascii="Arial Narrow" w:hAnsi="Arial Narrow" w:cs="Arial"/>
          <w:b w:val="0"/>
        </w:rPr>
      </w:pPr>
      <w:r w:rsidRPr="00CD7B18">
        <w:rPr>
          <w:rFonts w:ascii="Arial Narrow" w:hAnsi="Arial Narrow" w:cs="Arial"/>
          <w:bCs/>
        </w:rPr>
        <w:t xml:space="preserve">A – </w:t>
      </w:r>
      <w:r w:rsidRPr="00CD7B18">
        <w:rPr>
          <w:rFonts w:ascii="Arial Narrow" w:hAnsi="Arial Narrow" w:cs="Arial"/>
        </w:rPr>
        <w:t xml:space="preserve">L’acte d’engagement </w:t>
      </w:r>
      <w:r w:rsidRPr="00CD7B18">
        <w:rPr>
          <w:rFonts w:ascii="Arial Narrow" w:hAnsi="Arial Narrow" w:cs="Arial"/>
          <w:bCs/>
        </w:rPr>
        <w:t>(A.E)</w:t>
      </w:r>
      <w:r w:rsidRPr="00CD7B18">
        <w:rPr>
          <w:rFonts w:ascii="Arial Narrow" w:hAnsi="Arial Narrow" w:cs="Arial"/>
          <w:b w:val="0"/>
        </w:rPr>
        <w:t>, joint au dossier de consultation, à compléter par les représentants habilités de toute entreprise ayant vocation à être titulaire du marché, ou par le seul mandataire habilité en cas de groupement.</w:t>
      </w:r>
    </w:p>
    <w:p w14:paraId="3751E721" w14:textId="77777777" w:rsidR="00A501CD" w:rsidRPr="00CD7B18" w:rsidRDefault="00A501CD" w:rsidP="00A501CD">
      <w:pPr>
        <w:shd w:val="clear" w:color="auto" w:fill="FFFFFF"/>
        <w:tabs>
          <w:tab w:val="left" w:pos="850"/>
        </w:tabs>
        <w:ind w:left="284"/>
        <w:jc w:val="both"/>
        <w:rPr>
          <w:rFonts w:ascii="Arial Narrow" w:hAnsi="Arial Narrow" w:cs="Arial"/>
          <w:b w:val="0"/>
        </w:rPr>
      </w:pPr>
    </w:p>
    <w:p w14:paraId="5C1CA452" w14:textId="77777777" w:rsidR="00A501CD" w:rsidRPr="00CD7B18" w:rsidRDefault="00A501CD" w:rsidP="00A501CD">
      <w:pPr>
        <w:ind w:left="284"/>
        <w:jc w:val="both"/>
        <w:rPr>
          <w:rFonts w:ascii="Arial Narrow" w:hAnsi="Arial Narrow" w:cs="Arial"/>
          <w:b w:val="0"/>
          <w:bCs/>
        </w:rPr>
      </w:pPr>
      <w:r w:rsidRPr="00CD7B18">
        <w:rPr>
          <w:rFonts w:ascii="Arial Narrow" w:hAnsi="Arial Narrow" w:cs="Arial"/>
          <w:b w:val="0"/>
          <w:bCs/>
        </w:rPr>
        <w:t>L’acte d’engagement doit notamment être complété aux articles 4.1 et 4.2.2 respectivement relatifs à l’offre financière et aux délais d’exécution, et le cas échéant à l’article 5 « matériaux de type nouveau ».</w:t>
      </w:r>
    </w:p>
    <w:p w14:paraId="51D8B4A1" w14:textId="77777777" w:rsidR="00A501CD" w:rsidRPr="00CD7B18" w:rsidRDefault="00A501CD" w:rsidP="00A501CD">
      <w:pPr>
        <w:ind w:left="284"/>
        <w:jc w:val="both"/>
        <w:rPr>
          <w:rFonts w:ascii="Arial Narrow" w:hAnsi="Arial Narrow" w:cs="Arial"/>
          <w:b w:val="0"/>
          <w:bCs/>
        </w:rPr>
      </w:pPr>
    </w:p>
    <w:p w14:paraId="01967256" w14:textId="77777777" w:rsidR="00A501CD" w:rsidRPr="00CD7B18" w:rsidRDefault="00A501CD" w:rsidP="00A501CD">
      <w:pPr>
        <w:ind w:firstLine="284"/>
        <w:jc w:val="both"/>
        <w:rPr>
          <w:rFonts w:ascii="Arial Narrow" w:hAnsi="Arial Narrow" w:cs="Arial"/>
          <w:b w:val="0"/>
          <w:bCs/>
        </w:rPr>
      </w:pPr>
      <w:r w:rsidRPr="00CD7B18">
        <w:rPr>
          <w:rFonts w:ascii="Arial Narrow" w:hAnsi="Arial Narrow" w:cs="Arial"/>
          <w:b w:val="0"/>
          <w:bCs/>
        </w:rPr>
        <w:t>Et accompagné le cas échéant de la ou des annexe(s) éventuelle(s) de sous-traitance (DC4).</w:t>
      </w:r>
    </w:p>
    <w:p w14:paraId="03AD0BA9" w14:textId="77777777" w:rsidR="00A501CD" w:rsidRPr="00CD7B18" w:rsidRDefault="00A501CD" w:rsidP="00A501CD">
      <w:pPr>
        <w:ind w:firstLine="284"/>
        <w:jc w:val="both"/>
        <w:rPr>
          <w:rFonts w:ascii="Arial Narrow" w:hAnsi="Arial Narrow" w:cs="Arial"/>
          <w:b w:val="0"/>
          <w:bCs/>
        </w:rPr>
      </w:pPr>
    </w:p>
    <w:p w14:paraId="20A511A3" w14:textId="77777777" w:rsidR="00A501CD" w:rsidRPr="00CD7B18" w:rsidRDefault="00A501CD" w:rsidP="00A501CD">
      <w:pPr>
        <w:spacing w:after="240"/>
        <w:ind w:left="360"/>
        <w:jc w:val="both"/>
        <w:rPr>
          <w:rFonts w:ascii="Arial Narrow" w:hAnsi="Arial Narrow" w:cs="Arial"/>
          <w:bCs/>
          <w:u w:val="single"/>
        </w:rPr>
      </w:pPr>
      <w:r w:rsidRPr="00CD7B18">
        <w:rPr>
          <w:rFonts w:ascii="Arial Narrow" w:hAnsi="Arial Narrow" w:cs="Arial"/>
          <w:bCs/>
          <w:u w:val="single"/>
        </w:rPr>
        <w:t xml:space="preserve">Remarque : </w:t>
      </w:r>
    </w:p>
    <w:p w14:paraId="77A264E0" w14:textId="77777777" w:rsidR="00A501CD" w:rsidRPr="00CD7B18" w:rsidRDefault="00A501CD" w:rsidP="00A501CD">
      <w:pPr>
        <w:spacing w:after="240"/>
        <w:ind w:left="360"/>
        <w:jc w:val="both"/>
        <w:rPr>
          <w:rFonts w:ascii="Arial Narrow" w:hAnsi="Arial Narrow" w:cs="Arial"/>
          <w:b w:val="0"/>
          <w:bCs/>
          <w:i/>
        </w:rPr>
      </w:pPr>
      <w:r w:rsidRPr="00CD7B18">
        <w:rPr>
          <w:rFonts w:ascii="Arial Narrow" w:hAnsi="Arial Narrow" w:cs="Arial"/>
          <w:b w:val="0"/>
          <w:bCs/>
          <w:i/>
        </w:rPr>
        <w:t>Pour la complétude des pièces financières (B.P.</w:t>
      </w:r>
      <w:r w:rsidR="00392F76">
        <w:rPr>
          <w:rFonts w:ascii="Arial Narrow" w:hAnsi="Arial Narrow" w:cs="Arial"/>
          <w:b w:val="0"/>
          <w:bCs/>
          <w:i/>
        </w:rPr>
        <w:t xml:space="preserve">U. </w:t>
      </w:r>
      <w:r w:rsidRPr="00CD7B18">
        <w:rPr>
          <w:rFonts w:ascii="Arial Narrow" w:hAnsi="Arial Narrow" w:cs="Arial"/>
          <w:b w:val="0"/>
          <w:bCs/>
          <w:i/>
        </w:rPr>
        <w:t xml:space="preserve"> et D.E.), il est souhaité des candidats que les règles suivantes soient respectées : </w:t>
      </w:r>
    </w:p>
    <w:p w14:paraId="2C04CAF1" w14:textId="77777777" w:rsidR="00A501CD" w:rsidRPr="00CD7B18" w:rsidRDefault="00A501CD" w:rsidP="00E0681E">
      <w:pPr>
        <w:numPr>
          <w:ilvl w:val="1"/>
          <w:numId w:val="26"/>
        </w:numPr>
        <w:spacing w:after="240"/>
        <w:jc w:val="both"/>
        <w:rPr>
          <w:rFonts w:ascii="Arial Narrow" w:hAnsi="Arial Narrow" w:cs="Arial"/>
          <w:b w:val="0"/>
          <w:bCs/>
          <w:i/>
        </w:rPr>
      </w:pPr>
      <w:r w:rsidRPr="00CD7B18">
        <w:rPr>
          <w:rFonts w:ascii="Arial Narrow" w:hAnsi="Arial Narrow" w:cs="Arial"/>
          <w:b w:val="0"/>
          <w:bCs/>
          <w:i/>
        </w:rPr>
        <w:t>d’une part, que le candidat produise le descriptif détaillé des prix nouveaux (par rapport à la solution de base) et que les quantités correspondantes soient justifiées de façon détaillée ;</w:t>
      </w:r>
    </w:p>
    <w:p w14:paraId="4EEA4E73" w14:textId="77777777" w:rsidR="00A501CD" w:rsidRPr="00CD7B18" w:rsidRDefault="00A501CD" w:rsidP="00E0681E">
      <w:pPr>
        <w:numPr>
          <w:ilvl w:val="1"/>
          <w:numId w:val="26"/>
        </w:numPr>
        <w:spacing w:after="240"/>
        <w:jc w:val="both"/>
        <w:rPr>
          <w:rFonts w:ascii="Arial Narrow" w:hAnsi="Arial Narrow" w:cs="Arial"/>
          <w:b w:val="0"/>
          <w:bCs/>
          <w:i/>
        </w:rPr>
      </w:pPr>
      <w:r w:rsidRPr="00CD7B18">
        <w:rPr>
          <w:rFonts w:ascii="Arial Narrow" w:hAnsi="Arial Narrow" w:cs="Arial"/>
          <w:b w:val="0"/>
          <w:bCs/>
          <w:i/>
        </w:rPr>
        <w:t>d’autre part, que les prix non utilisés dans le cadre de la variante proposée soient supprimés des pièces financières ;</w:t>
      </w:r>
    </w:p>
    <w:p w14:paraId="0DD075E3" w14:textId="77777777" w:rsidR="00A501CD" w:rsidRPr="00CD7B18" w:rsidRDefault="00A501CD" w:rsidP="00A501CD">
      <w:pPr>
        <w:spacing w:after="240"/>
        <w:ind w:left="360"/>
        <w:jc w:val="both"/>
        <w:rPr>
          <w:rFonts w:ascii="Arial Narrow" w:hAnsi="Arial Narrow" w:cs="Arial"/>
          <w:b w:val="0"/>
          <w:bCs/>
        </w:rPr>
      </w:pPr>
      <w:r w:rsidRPr="00CD7B18">
        <w:rPr>
          <w:rFonts w:ascii="Arial Narrow" w:hAnsi="Arial Narrow" w:cs="Arial"/>
          <w:bCs/>
        </w:rPr>
        <w:t>B – Le bordereau des prix</w:t>
      </w:r>
      <w:r w:rsidR="00392F76">
        <w:rPr>
          <w:rFonts w:ascii="Arial Narrow" w:hAnsi="Arial Narrow" w:cs="Arial"/>
          <w:bCs/>
        </w:rPr>
        <w:t xml:space="preserve"> unitaires</w:t>
      </w:r>
      <w:r w:rsidRPr="00CD7B18">
        <w:rPr>
          <w:rFonts w:ascii="Arial Narrow" w:hAnsi="Arial Narrow" w:cs="Arial"/>
          <w:bCs/>
        </w:rPr>
        <w:t xml:space="preserve"> (B.P.</w:t>
      </w:r>
      <w:r w:rsidR="00392F76">
        <w:rPr>
          <w:rFonts w:ascii="Arial Narrow" w:hAnsi="Arial Narrow" w:cs="Arial"/>
          <w:bCs/>
        </w:rPr>
        <w:t>U.</w:t>
      </w:r>
      <w:r w:rsidRPr="00CD7B18">
        <w:rPr>
          <w:rFonts w:ascii="Arial Narrow" w:hAnsi="Arial Narrow" w:cs="Arial"/>
          <w:bCs/>
        </w:rPr>
        <w:t>)</w:t>
      </w:r>
      <w:r w:rsidRPr="00CD7B18">
        <w:rPr>
          <w:rFonts w:ascii="Arial Narrow" w:hAnsi="Arial Narrow" w:cs="Arial"/>
          <w:b w:val="0"/>
          <w:bCs/>
        </w:rPr>
        <w:t xml:space="preserve"> dûment complété</w:t>
      </w:r>
    </w:p>
    <w:p w14:paraId="11472C5B" w14:textId="77777777" w:rsidR="00A501CD" w:rsidRPr="00CD7B18" w:rsidRDefault="00A501CD" w:rsidP="00A501CD">
      <w:pPr>
        <w:spacing w:after="240"/>
        <w:ind w:left="360"/>
        <w:jc w:val="both"/>
        <w:rPr>
          <w:rFonts w:ascii="Arial Narrow" w:hAnsi="Arial Narrow" w:cs="Arial"/>
          <w:b w:val="0"/>
          <w:bCs/>
        </w:rPr>
      </w:pPr>
      <w:r w:rsidRPr="00CD7B18">
        <w:rPr>
          <w:rFonts w:ascii="Arial Narrow" w:hAnsi="Arial Narrow" w:cs="Arial"/>
          <w:bCs/>
        </w:rPr>
        <w:t xml:space="preserve">C – Le détail estimatif (D.E.) </w:t>
      </w:r>
      <w:r w:rsidRPr="00CD7B18">
        <w:rPr>
          <w:rFonts w:ascii="Arial Narrow" w:hAnsi="Arial Narrow" w:cs="Arial"/>
          <w:b w:val="0"/>
          <w:bCs/>
        </w:rPr>
        <w:t>dûment complété</w:t>
      </w:r>
    </w:p>
    <w:p w14:paraId="727D5CF2" w14:textId="77777777" w:rsidR="00A501CD" w:rsidRPr="00CD7B18" w:rsidRDefault="00A501CD" w:rsidP="00A501CD">
      <w:pPr>
        <w:spacing w:after="240"/>
        <w:ind w:left="360"/>
        <w:jc w:val="both"/>
        <w:rPr>
          <w:rFonts w:ascii="Arial Narrow" w:hAnsi="Arial Narrow" w:cs="Arial"/>
          <w:b w:val="0"/>
        </w:rPr>
      </w:pPr>
      <w:r w:rsidRPr="00CD7B18">
        <w:rPr>
          <w:rFonts w:ascii="Arial Narrow" w:hAnsi="Arial Narrow" w:cs="Arial"/>
        </w:rPr>
        <w:t>D - Le mémoire technique</w:t>
      </w:r>
      <w:r w:rsidRPr="00CD7B18">
        <w:rPr>
          <w:rFonts w:ascii="Arial Narrow" w:hAnsi="Arial Narrow" w:cs="Arial"/>
          <w:b w:val="0"/>
        </w:rPr>
        <w:t xml:space="preserve"> précisant notamment les points suivants :</w:t>
      </w:r>
    </w:p>
    <w:p w14:paraId="4E63B177" w14:textId="77777777" w:rsidR="00A501CD" w:rsidRPr="00CD7B18" w:rsidRDefault="00A501CD" w:rsidP="002C3822">
      <w:pPr>
        <w:numPr>
          <w:ilvl w:val="0"/>
          <w:numId w:val="29"/>
        </w:numPr>
        <w:tabs>
          <w:tab w:val="num" w:pos="1134"/>
        </w:tabs>
        <w:spacing w:after="120"/>
        <w:ind w:left="1134" w:hanging="283"/>
        <w:jc w:val="both"/>
        <w:rPr>
          <w:rFonts w:ascii="Arial Narrow" w:hAnsi="Arial Narrow" w:cs="Arial"/>
          <w:b w:val="0"/>
        </w:rPr>
      </w:pPr>
      <w:r w:rsidRPr="00CD7B18">
        <w:rPr>
          <w:rFonts w:ascii="Arial Narrow" w:hAnsi="Arial Narrow" w:cs="Arial"/>
          <w:b w:val="0"/>
        </w:rPr>
        <w:t xml:space="preserve">La méthodologie d’exécution des travaux au regard de chaque phase de travaux, des mesures d’exploitation, </w:t>
      </w:r>
      <w:r w:rsidRPr="00CD7B18">
        <w:rPr>
          <w:rFonts w:ascii="Arial Narrow" w:hAnsi="Arial Narrow" w:cs="Arial"/>
          <w:b w:val="0"/>
          <w:bCs/>
        </w:rPr>
        <w:t xml:space="preserve">des contraintes du site et des moyens humains et techniques spécifiques mis en œuvre pour le chantier </w:t>
      </w:r>
    </w:p>
    <w:p w14:paraId="619BFE51" w14:textId="77777777" w:rsidR="00A501CD" w:rsidRPr="00CD7B18" w:rsidRDefault="00482F1E" w:rsidP="00392F76">
      <w:pPr>
        <w:numPr>
          <w:ilvl w:val="0"/>
          <w:numId w:val="29"/>
        </w:numPr>
        <w:tabs>
          <w:tab w:val="num" w:pos="1134"/>
        </w:tabs>
        <w:spacing w:after="120"/>
        <w:ind w:left="1134" w:hanging="283"/>
        <w:jc w:val="both"/>
        <w:rPr>
          <w:rFonts w:ascii="Arial Narrow" w:hAnsi="Arial Narrow" w:cs="Arial"/>
          <w:b w:val="0"/>
          <w:i/>
        </w:rPr>
      </w:pPr>
      <w:r w:rsidRPr="00CD7B18">
        <w:rPr>
          <w:rFonts w:ascii="Arial Narrow" w:hAnsi="Arial Narrow" w:cs="Arial"/>
          <w:b w:val="0"/>
        </w:rPr>
        <w:t>Le planning prévisionnel de l’opération prenant en compte l’ensemble d</w:t>
      </w:r>
      <w:r w:rsidR="00392F76">
        <w:rPr>
          <w:rFonts w:ascii="Arial Narrow" w:hAnsi="Arial Narrow" w:cs="Arial"/>
          <w:b w:val="0"/>
        </w:rPr>
        <w:t xml:space="preserve">es tâches et détaillé par phase. </w:t>
      </w:r>
      <w:r w:rsidR="00A501CD" w:rsidRPr="00CD7B18">
        <w:rPr>
          <w:rFonts w:ascii="Arial Narrow" w:hAnsi="Arial Narrow" w:cs="Arial"/>
          <w:b w:val="0"/>
          <w:i/>
        </w:rPr>
        <w:t>Ces éléments doivent démontrer la capacité de l’entreprise à tenir les délais tels qu’indiqués dans l’acte d’engagement.</w:t>
      </w:r>
    </w:p>
    <w:p w14:paraId="38784C55" w14:textId="77777777" w:rsidR="00A501CD" w:rsidRPr="00CD7B18" w:rsidRDefault="00A501CD" w:rsidP="002C3822">
      <w:pPr>
        <w:numPr>
          <w:ilvl w:val="0"/>
          <w:numId w:val="29"/>
        </w:numPr>
        <w:tabs>
          <w:tab w:val="num" w:pos="1134"/>
        </w:tabs>
        <w:spacing w:after="120"/>
        <w:ind w:left="1134" w:hanging="283"/>
        <w:jc w:val="both"/>
        <w:rPr>
          <w:rFonts w:ascii="Arial Narrow" w:hAnsi="Arial Narrow" w:cs="Arial"/>
          <w:b w:val="0"/>
        </w:rPr>
      </w:pPr>
      <w:r w:rsidRPr="00CD7B18">
        <w:rPr>
          <w:rFonts w:ascii="Arial Narrow" w:hAnsi="Arial Narrow" w:cs="Arial"/>
          <w:b w:val="0"/>
        </w:rPr>
        <w:t>Les fiches techniques des matériaux proposés hors matériaux écologiques (le nom des fournisseurs, les caractéristiques techniques et mécaniques des matériaux, les essais prouvant l’efficacité du produit et les références aux normes en vigueur)</w:t>
      </w:r>
    </w:p>
    <w:p w14:paraId="7A1529B9" w14:textId="77777777" w:rsidR="00A501CD" w:rsidRPr="00CD7B18" w:rsidRDefault="00A501CD" w:rsidP="002C3822">
      <w:pPr>
        <w:numPr>
          <w:ilvl w:val="0"/>
          <w:numId w:val="29"/>
        </w:numPr>
        <w:tabs>
          <w:tab w:val="num" w:pos="1134"/>
        </w:tabs>
        <w:spacing w:after="120"/>
        <w:ind w:left="1134" w:hanging="283"/>
        <w:jc w:val="both"/>
        <w:rPr>
          <w:rFonts w:ascii="Arial Narrow" w:hAnsi="Arial Narrow" w:cs="Arial"/>
          <w:b w:val="0"/>
        </w:rPr>
      </w:pPr>
      <w:r w:rsidRPr="00CD7B18">
        <w:rPr>
          <w:rFonts w:ascii="Arial Narrow" w:hAnsi="Arial Narrow" w:cs="Arial"/>
          <w:b w:val="0"/>
        </w:rPr>
        <w:t>Les actions mises en œuvre pour la protection de l’environnement avec :</w:t>
      </w:r>
    </w:p>
    <w:p w14:paraId="18EE9E0A" w14:textId="77777777" w:rsidR="00A501CD" w:rsidRPr="00CD7B18" w:rsidRDefault="00A501CD" w:rsidP="00DE401C">
      <w:pPr>
        <w:numPr>
          <w:ilvl w:val="2"/>
          <w:numId w:val="29"/>
        </w:numPr>
        <w:spacing w:after="120"/>
        <w:jc w:val="both"/>
        <w:rPr>
          <w:rFonts w:ascii="Arial Narrow" w:hAnsi="Arial Narrow" w:cs="Arial"/>
          <w:b w:val="0"/>
        </w:rPr>
      </w:pPr>
      <w:r w:rsidRPr="00CD7B18">
        <w:rPr>
          <w:rFonts w:ascii="Arial Narrow" w:hAnsi="Arial Narrow" w:cs="Arial"/>
          <w:b w:val="0"/>
        </w:rPr>
        <w:t>l’inventaire des principaux impacts et risques des activités du chantier sur le milieu naturel démontrant la bonne compréhension des enjeux environnementaux de l’opération, avec les mesures préventives prévues pour réduire ces impacts et risques</w:t>
      </w:r>
    </w:p>
    <w:p w14:paraId="1531949E" w14:textId="77777777" w:rsidR="00A501CD" w:rsidRPr="00CD7B18" w:rsidRDefault="00A501CD" w:rsidP="00DE401C">
      <w:pPr>
        <w:numPr>
          <w:ilvl w:val="2"/>
          <w:numId w:val="29"/>
        </w:numPr>
        <w:spacing w:after="120"/>
        <w:jc w:val="both"/>
        <w:rPr>
          <w:rFonts w:ascii="Arial Narrow" w:hAnsi="Arial Narrow" w:cs="Arial"/>
          <w:b w:val="0"/>
        </w:rPr>
      </w:pPr>
      <w:r w:rsidRPr="00CD7B18">
        <w:rPr>
          <w:rFonts w:ascii="Arial Narrow" w:hAnsi="Arial Narrow" w:cs="Arial"/>
          <w:b w:val="0"/>
        </w:rPr>
        <w:t>le cas échéant, la ou les fiches techniques du ou des matériaux écologiques proposés par le candidat</w:t>
      </w:r>
    </w:p>
    <w:p w14:paraId="2A1F209B" w14:textId="77777777" w:rsidR="00A501CD" w:rsidRPr="00CD7B18" w:rsidRDefault="00A501CD" w:rsidP="002C3822">
      <w:pPr>
        <w:numPr>
          <w:ilvl w:val="0"/>
          <w:numId w:val="29"/>
        </w:numPr>
        <w:tabs>
          <w:tab w:val="num" w:pos="1134"/>
        </w:tabs>
        <w:spacing w:after="120"/>
        <w:ind w:left="1134" w:hanging="283"/>
        <w:jc w:val="both"/>
        <w:rPr>
          <w:rFonts w:ascii="Arial Narrow" w:hAnsi="Arial Narrow" w:cs="Arial"/>
          <w:b w:val="0"/>
        </w:rPr>
      </w:pPr>
      <w:r w:rsidRPr="00CD7B18">
        <w:rPr>
          <w:rFonts w:ascii="Arial Narrow" w:hAnsi="Arial Narrow" w:cs="Arial"/>
          <w:b w:val="0"/>
        </w:rPr>
        <w:t>Le schéma d’organisation et de suivi de l’évacuation des déchets (SOSED)</w:t>
      </w:r>
    </w:p>
    <w:p w14:paraId="07329E6C" w14:textId="77777777" w:rsidR="00A501CD" w:rsidRPr="00CD7B18" w:rsidRDefault="00A501CD" w:rsidP="002C3822">
      <w:pPr>
        <w:numPr>
          <w:ilvl w:val="0"/>
          <w:numId w:val="29"/>
        </w:numPr>
        <w:tabs>
          <w:tab w:val="num" w:pos="1134"/>
        </w:tabs>
        <w:spacing w:after="120"/>
        <w:ind w:left="1134" w:hanging="283"/>
        <w:jc w:val="both"/>
        <w:rPr>
          <w:rFonts w:ascii="Arial Narrow" w:hAnsi="Arial Narrow" w:cs="Arial"/>
          <w:b w:val="0"/>
        </w:rPr>
      </w:pPr>
      <w:r w:rsidRPr="00CD7B18">
        <w:rPr>
          <w:rFonts w:ascii="Arial Narrow" w:hAnsi="Arial Narrow" w:cs="Arial"/>
          <w:b w:val="0"/>
        </w:rPr>
        <w:t>Le schéma organisationnel du plan d’assurance qualité (SOPAQ)</w:t>
      </w:r>
    </w:p>
    <w:p w14:paraId="3BF44CFB" w14:textId="77777777" w:rsidR="00A501CD" w:rsidRPr="00CD7B18" w:rsidRDefault="00A501CD" w:rsidP="00A501CD">
      <w:pPr>
        <w:spacing w:after="240"/>
        <w:ind w:left="360"/>
        <w:jc w:val="both"/>
        <w:rPr>
          <w:rFonts w:ascii="Arial Narrow" w:hAnsi="Arial Narrow" w:cs="Arial"/>
          <w:b w:val="0"/>
        </w:rPr>
      </w:pPr>
      <w:r w:rsidRPr="00CD7B18">
        <w:rPr>
          <w:rFonts w:ascii="Arial Narrow" w:hAnsi="Arial Narrow" w:cs="Arial"/>
          <w:b w:val="0"/>
          <w:u w:val="single"/>
        </w:rPr>
        <w:t>Ainsi que</w:t>
      </w:r>
      <w:r w:rsidRPr="00CD7B18">
        <w:rPr>
          <w:rFonts w:ascii="Arial Narrow" w:hAnsi="Arial Narrow" w:cs="Arial"/>
          <w:b w:val="0"/>
        </w:rPr>
        <w:t> :</w:t>
      </w:r>
    </w:p>
    <w:p w14:paraId="263A186B" w14:textId="77777777" w:rsidR="00A501CD" w:rsidRPr="00CD7B18" w:rsidRDefault="00A501CD" w:rsidP="002C3822">
      <w:pPr>
        <w:numPr>
          <w:ilvl w:val="0"/>
          <w:numId w:val="29"/>
        </w:numPr>
        <w:tabs>
          <w:tab w:val="num" w:pos="1134"/>
        </w:tabs>
        <w:spacing w:after="120"/>
        <w:ind w:left="1134" w:hanging="283"/>
        <w:jc w:val="both"/>
        <w:rPr>
          <w:rFonts w:ascii="Arial Narrow" w:hAnsi="Arial Narrow" w:cs="Arial"/>
          <w:b w:val="0"/>
        </w:rPr>
      </w:pPr>
      <w:r w:rsidRPr="00CD7B18">
        <w:rPr>
          <w:rFonts w:ascii="Arial Narrow" w:hAnsi="Arial Narrow" w:cs="Arial"/>
          <w:b w:val="0"/>
        </w:rPr>
        <w:t>Le descriptif et les prescriptions spécifiques de la variante proposée (agrément techniques et documentation technique) et de ses avantages, notamment en terme environnemental.</w:t>
      </w:r>
    </w:p>
    <w:p w14:paraId="1DC7958B" w14:textId="77777777" w:rsidR="00A501CD" w:rsidRPr="00CD7B18" w:rsidRDefault="00A501CD" w:rsidP="002C3822">
      <w:pPr>
        <w:numPr>
          <w:ilvl w:val="0"/>
          <w:numId w:val="29"/>
        </w:numPr>
        <w:tabs>
          <w:tab w:val="num" w:pos="1134"/>
        </w:tabs>
        <w:spacing w:after="120"/>
        <w:ind w:left="1134" w:hanging="283"/>
        <w:jc w:val="both"/>
        <w:rPr>
          <w:rFonts w:ascii="Arial Narrow" w:hAnsi="Arial Narrow" w:cs="Arial"/>
          <w:b w:val="0"/>
        </w:rPr>
      </w:pPr>
      <w:r w:rsidRPr="00CD7B18">
        <w:rPr>
          <w:rFonts w:ascii="Arial Narrow" w:hAnsi="Arial Narrow" w:cs="Arial"/>
          <w:b w:val="0"/>
        </w:rPr>
        <w:t xml:space="preserve">Les références de la technique proposée, </w:t>
      </w:r>
    </w:p>
    <w:p w14:paraId="0CC0B2B7" w14:textId="77777777" w:rsidR="00A501CD" w:rsidRPr="00CD7B18" w:rsidRDefault="00A501CD" w:rsidP="002C3822">
      <w:pPr>
        <w:numPr>
          <w:ilvl w:val="0"/>
          <w:numId w:val="29"/>
        </w:numPr>
        <w:tabs>
          <w:tab w:val="num" w:pos="1134"/>
        </w:tabs>
        <w:spacing w:after="120"/>
        <w:ind w:left="1134" w:hanging="283"/>
        <w:jc w:val="both"/>
        <w:rPr>
          <w:rFonts w:ascii="Arial Narrow" w:hAnsi="Arial Narrow" w:cs="Arial"/>
          <w:b w:val="0"/>
        </w:rPr>
      </w:pPr>
      <w:r w:rsidRPr="00CD7B18">
        <w:rPr>
          <w:rFonts w:ascii="Arial Narrow" w:hAnsi="Arial Narrow" w:cs="Arial"/>
          <w:b w:val="0"/>
        </w:rPr>
        <w:t>Une note de dimensionnement établie suivant les prescriptions du CCTP et des plans démontrant la conformité de la variante,</w:t>
      </w:r>
    </w:p>
    <w:p w14:paraId="5794D951" w14:textId="77777777" w:rsidR="00A501CD" w:rsidRPr="00CD7B18" w:rsidRDefault="00A501CD" w:rsidP="002C3822">
      <w:pPr>
        <w:numPr>
          <w:ilvl w:val="0"/>
          <w:numId w:val="29"/>
        </w:numPr>
        <w:tabs>
          <w:tab w:val="num" w:pos="1134"/>
        </w:tabs>
        <w:spacing w:after="120"/>
        <w:ind w:left="1134" w:hanging="283"/>
        <w:jc w:val="both"/>
        <w:rPr>
          <w:rFonts w:ascii="Arial Narrow" w:hAnsi="Arial Narrow" w:cs="Arial"/>
          <w:b w:val="0"/>
        </w:rPr>
      </w:pPr>
      <w:r w:rsidRPr="00CD7B18">
        <w:rPr>
          <w:rFonts w:ascii="Arial Narrow" w:hAnsi="Arial Narrow" w:cs="Arial"/>
          <w:b w:val="0"/>
        </w:rPr>
        <w:t>Eventuellement, les résultats des sondages éventuels accompagnés de tous les essais réalisés en laboratoire, y compris les essais d’aptitude.</w:t>
      </w:r>
    </w:p>
    <w:p w14:paraId="0461D32B" w14:textId="77777777" w:rsidR="00A501CD" w:rsidRPr="00CD7B18" w:rsidRDefault="00A501CD" w:rsidP="002C3822">
      <w:pPr>
        <w:numPr>
          <w:ilvl w:val="0"/>
          <w:numId w:val="29"/>
        </w:numPr>
        <w:tabs>
          <w:tab w:val="num" w:pos="1134"/>
        </w:tabs>
        <w:spacing w:after="120"/>
        <w:ind w:left="1134" w:hanging="283"/>
        <w:jc w:val="both"/>
        <w:rPr>
          <w:rFonts w:ascii="Arial Narrow" w:hAnsi="Arial Narrow" w:cs="Arial"/>
          <w:b w:val="0"/>
        </w:rPr>
      </w:pPr>
      <w:r w:rsidRPr="00CD7B18">
        <w:rPr>
          <w:rFonts w:ascii="Arial Narrow" w:hAnsi="Arial Narrow" w:cs="Arial"/>
          <w:b w:val="0"/>
        </w:rPr>
        <w:t xml:space="preserve">Les éléments demandés à l’article </w:t>
      </w:r>
      <w:r w:rsidR="00CD624F" w:rsidRPr="00CD7B18">
        <w:rPr>
          <w:rFonts w:ascii="Arial Narrow" w:hAnsi="Arial Narrow" w:cs="Arial"/>
          <w:b w:val="0"/>
        </w:rPr>
        <w:t>5</w:t>
      </w:r>
      <w:r w:rsidRPr="00CD7B18">
        <w:rPr>
          <w:rFonts w:ascii="Arial Narrow" w:hAnsi="Arial Narrow" w:cs="Arial"/>
          <w:b w:val="0"/>
        </w:rPr>
        <w:t>.7 « Variantes » du présent document</w:t>
      </w:r>
      <w:r w:rsidRPr="00CD7B18">
        <w:rPr>
          <w:rFonts w:ascii="Arial Narrow" w:hAnsi="Arial Narrow"/>
          <w:b w:val="0"/>
        </w:rPr>
        <w:t xml:space="preserve"> </w:t>
      </w:r>
      <w:r w:rsidRPr="00CD7B18">
        <w:rPr>
          <w:rFonts w:ascii="Arial Narrow" w:hAnsi="Arial Narrow" w:cs="Arial"/>
          <w:b w:val="0"/>
        </w:rPr>
        <w:t>et à l’article 1.6 du C.C.T.P.</w:t>
      </w:r>
    </w:p>
    <w:p w14:paraId="5EE7CEF3" w14:textId="77777777" w:rsidR="00A501CD" w:rsidRPr="00CD7B18" w:rsidRDefault="00A501CD" w:rsidP="00A501CD">
      <w:pPr>
        <w:spacing w:after="240"/>
        <w:jc w:val="both"/>
        <w:rPr>
          <w:rFonts w:ascii="Arial Narrow" w:hAnsi="Arial Narrow" w:cs="Arial"/>
          <w:bCs/>
        </w:rPr>
      </w:pPr>
      <w:r w:rsidRPr="00CD7B18">
        <w:rPr>
          <w:rFonts w:ascii="Arial Narrow" w:hAnsi="Arial Narrow" w:cs="Arial"/>
          <w:bCs/>
        </w:rPr>
        <w:lastRenderedPageBreak/>
        <w:t>La variante qui ne respectera pas les exigences du présent article sera déclarée non-conforme et sera rejetée.</w:t>
      </w:r>
    </w:p>
    <w:p w14:paraId="7DFB395C" w14:textId="77777777" w:rsidR="00A501CD" w:rsidRPr="00CD7B18" w:rsidRDefault="00A501CD" w:rsidP="00A501CD">
      <w:pPr>
        <w:pBdr>
          <w:top w:val="single" w:sz="4" w:space="1" w:color="auto"/>
          <w:left w:val="single" w:sz="4" w:space="4" w:color="auto"/>
          <w:bottom w:val="single" w:sz="4" w:space="1" w:color="auto"/>
          <w:right w:val="single" w:sz="4" w:space="4" w:color="auto"/>
        </w:pBdr>
        <w:jc w:val="both"/>
        <w:rPr>
          <w:rFonts w:ascii="Arial Narrow" w:hAnsi="Arial Narrow" w:cs="Arial"/>
          <w:bCs/>
        </w:rPr>
      </w:pPr>
    </w:p>
    <w:p w14:paraId="29D46CA5" w14:textId="77777777" w:rsidR="00A501CD" w:rsidRPr="00CD7B18" w:rsidRDefault="00A501CD" w:rsidP="00A501CD">
      <w:pPr>
        <w:pBdr>
          <w:top w:val="single" w:sz="4" w:space="1" w:color="auto"/>
          <w:left w:val="single" w:sz="4" w:space="4" w:color="auto"/>
          <w:bottom w:val="single" w:sz="4" w:space="1" w:color="auto"/>
          <w:right w:val="single" w:sz="4" w:space="4" w:color="auto"/>
        </w:pBdr>
        <w:jc w:val="both"/>
        <w:rPr>
          <w:rFonts w:ascii="Arial Narrow" w:hAnsi="Arial Narrow" w:cs="Arial"/>
          <w:b w:val="0"/>
          <w:bCs/>
        </w:rPr>
      </w:pPr>
      <w:r w:rsidRPr="00CD7B18">
        <w:rPr>
          <w:rFonts w:ascii="Arial Narrow" w:hAnsi="Arial Narrow" w:cs="Arial"/>
          <w:bCs/>
        </w:rPr>
        <w:t xml:space="preserve">NOTA : </w:t>
      </w:r>
    </w:p>
    <w:p w14:paraId="5558B0E9" w14:textId="77777777" w:rsidR="00A501CD" w:rsidRPr="00CD7B18" w:rsidRDefault="00A501CD" w:rsidP="00A501CD">
      <w:pPr>
        <w:pBdr>
          <w:top w:val="single" w:sz="4" w:space="1" w:color="auto"/>
          <w:left w:val="single" w:sz="4" w:space="4" w:color="auto"/>
          <w:bottom w:val="single" w:sz="4" w:space="1" w:color="auto"/>
          <w:right w:val="single" w:sz="4" w:space="4" w:color="auto"/>
        </w:pBdr>
        <w:jc w:val="both"/>
        <w:rPr>
          <w:rFonts w:ascii="Arial Narrow" w:hAnsi="Arial Narrow" w:cs="Arial"/>
          <w:bCs/>
        </w:rPr>
      </w:pPr>
      <w:r w:rsidRPr="00CD7B18">
        <w:rPr>
          <w:rFonts w:ascii="Arial Narrow" w:hAnsi="Arial Narrow" w:cs="Arial"/>
          <w:bCs/>
        </w:rPr>
        <w:t>Les conditions de la réponse électronique sont précisées à l’article 1</w:t>
      </w:r>
      <w:r w:rsidR="00CD624F" w:rsidRPr="00CD7B18">
        <w:rPr>
          <w:rFonts w:ascii="Arial Narrow" w:hAnsi="Arial Narrow" w:cs="Arial"/>
          <w:bCs/>
        </w:rPr>
        <w:t>1</w:t>
      </w:r>
      <w:r w:rsidRPr="00CD7B18">
        <w:rPr>
          <w:rFonts w:ascii="Arial Narrow" w:hAnsi="Arial Narrow" w:cs="Arial"/>
          <w:bCs/>
        </w:rPr>
        <w:t>.3 du présent règlement de la consultation.</w:t>
      </w:r>
    </w:p>
    <w:p w14:paraId="4687B29C" w14:textId="77777777" w:rsidR="00A501CD" w:rsidRPr="00CD7B18" w:rsidRDefault="00A501CD" w:rsidP="00A501CD">
      <w:pPr>
        <w:pBdr>
          <w:top w:val="single" w:sz="4" w:space="1" w:color="auto"/>
          <w:left w:val="single" w:sz="4" w:space="4" w:color="auto"/>
          <w:bottom w:val="single" w:sz="4" w:space="1" w:color="auto"/>
          <w:right w:val="single" w:sz="4" w:space="4" w:color="auto"/>
        </w:pBdr>
        <w:jc w:val="both"/>
        <w:rPr>
          <w:rFonts w:ascii="Arial Narrow" w:hAnsi="Arial Narrow" w:cs="Arial"/>
          <w:b w:val="0"/>
          <w:bCs/>
        </w:rPr>
      </w:pPr>
    </w:p>
    <w:p w14:paraId="5EDBEDF3" w14:textId="77777777" w:rsidR="00A501CD" w:rsidRPr="00CD7B18" w:rsidRDefault="00A501CD" w:rsidP="00A501CD">
      <w:pPr>
        <w:pBdr>
          <w:top w:val="single" w:sz="4" w:space="1" w:color="auto"/>
          <w:left w:val="single" w:sz="4" w:space="4" w:color="auto"/>
          <w:bottom w:val="single" w:sz="4" w:space="1" w:color="auto"/>
          <w:right w:val="single" w:sz="4" w:space="4" w:color="auto"/>
        </w:pBdr>
        <w:jc w:val="both"/>
        <w:rPr>
          <w:rFonts w:ascii="Arial Narrow" w:hAnsi="Arial Narrow" w:cs="Arial"/>
          <w:bCs/>
        </w:rPr>
      </w:pPr>
      <w:r w:rsidRPr="00CD7B18">
        <w:rPr>
          <w:rFonts w:ascii="Arial Narrow" w:hAnsi="Arial Narrow" w:cs="Arial"/>
          <w:bCs/>
        </w:rPr>
        <w:t>L’attention des candidats est attirée sur le fait que s’ils veulent renoncer aux bénéfices de l’avance prévue au cahier des clauses administratives particulières, ils doivent le préciser à l’acte d’engagement.</w:t>
      </w:r>
    </w:p>
    <w:p w14:paraId="364476F8" w14:textId="77777777" w:rsidR="00A501CD" w:rsidRPr="00CD7B18" w:rsidRDefault="00A501CD" w:rsidP="00A501CD">
      <w:pPr>
        <w:pBdr>
          <w:top w:val="single" w:sz="4" w:space="1" w:color="auto"/>
          <w:left w:val="single" w:sz="4" w:space="4" w:color="auto"/>
          <w:bottom w:val="single" w:sz="4" w:space="1" w:color="auto"/>
          <w:right w:val="single" w:sz="4" w:space="4" w:color="auto"/>
        </w:pBdr>
        <w:jc w:val="both"/>
        <w:rPr>
          <w:rFonts w:ascii="Arial Narrow" w:hAnsi="Arial Narrow" w:cs="Arial"/>
          <w:bCs/>
        </w:rPr>
      </w:pPr>
    </w:p>
    <w:p w14:paraId="7B94CCF3" w14:textId="77777777" w:rsidR="00A501CD" w:rsidRPr="00CD7B18" w:rsidRDefault="00A501CD" w:rsidP="00A501CD">
      <w:pPr>
        <w:pBdr>
          <w:top w:val="single" w:sz="4" w:space="1" w:color="auto"/>
          <w:left w:val="single" w:sz="4" w:space="4" w:color="auto"/>
          <w:bottom w:val="single" w:sz="4" w:space="1" w:color="auto"/>
          <w:right w:val="single" w:sz="4" w:space="4" w:color="auto"/>
        </w:pBdr>
        <w:jc w:val="both"/>
        <w:rPr>
          <w:rFonts w:ascii="Arial Narrow" w:hAnsi="Arial Narrow" w:cs="Arial"/>
          <w:bCs/>
        </w:rPr>
      </w:pPr>
      <w:r w:rsidRPr="00CD7B18">
        <w:rPr>
          <w:rFonts w:ascii="Arial Narrow" w:hAnsi="Arial Narrow" w:cs="Arial"/>
          <w:bCs/>
        </w:rPr>
        <w:t>Toute omission ou anomalie dans les pièces écrites et plans constatés par le candidat devra être signalée avant la remise de l’offre. Faute de quoi, le candidat est réputée avoir tenu compte dans son offre de tous les travaux et matériels nécessaires à l'achèvement des installations et au bon fonctionnement de celles-ci. De ce fait, aucune plus-value ne sera accordée.</w:t>
      </w:r>
    </w:p>
    <w:p w14:paraId="168783B6" w14:textId="77777777" w:rsidR="00A501CD" w:rsidRPr="00CD7B18" w:rsidRDefault="00A501CD" w:rsidP="00A501CD">
      <w:pPr>
        <w:pBdr>
          <w:top w:val="single" w:sz="4" w:space="1" w:color="auto"/>
          <w:left w:val="single" w:sz="4" w:space="4" w:color="auto"/>
          <w:bottom w:val="single" w:sz="4" w:space="1" w:color="auto"/>
          <w:right w:val="single" w:sz="4" w:space="4" w:color="auto"/>
        </w:pBdr>
        <w:jc w:val="both"/>
        <w:rPr>
          <w:rFonts w:ascii="Arial Narrow" w:hAnsi="Arial Narrow" w:cs="Arial"/>
          <w:bCs/>
        </w:rPr>
      </w:pPr>
    </w:p>
    <w:p w14:paraId="67D4934A" w14:textId="77777777" w:rsidR="00A501CD" w:rsidRPr="00CD7B18" w:rsidRDefault="00A501CD" w:rsidP="00A501CD">
      <w:pPr>
        <w:pBdr>
          <w:top w:val="single" w:sz="4" w:space="1" w:color="auto"/>
          <w:left w:val="single" w:sz="4" w:space="4" w:color="auto"/>
          <w:bottom w:val="single" w:sz="4" w:space="1" w:color="auto"/>
          <w:right w:val="single" w:sz="4" w:space="4" w:color="auto"/>
        </w:pBdr>
        <w:jc w:val="both"/>
        <w:rPr>
          <w:rFonts w:ascii="Arial Narrow" w:hAnsi="Arial Narrow" w:cs="Arial"/>
          <w:bCs/>
        </w:rPr>
      </w:pPr>
      <w:r w:rsidRPr="00CD7B18">
        <w:rPr>
          <w:rFonts w:ascii="Arial Narrow" w:hAnsi="Arial Narrow" w:cs="Arial"/>
          <w:bCs/>
        </w:rPr>
        <w:t>Pour l’ensemble des offres, il est interdit aux candidats de modifier le formalisme des pièces financières (ex : changement de codification). A titre d’exemple, pour l’offre de base, le changement des intitulés est proscrit.</w:t>
      </w:r>
    </w:p>
    <w:p w14:paraId="6123643C" w14:textId="77777777" w:rsidR="00511DB4" w:rsidRPr="00CD7B18" w:rsidRDefault="00511DB4" w:rsidP="002C2914">
      <w:pPr>
        <w:ind w:right="22"/>
        <w:jc w:val="both"/>
        <w:rPr>
          <w:rFonts w:ascii="Arial Narrow" w:hAnsi="Arial Narrow" w:cs="Arial"/>
        </w:rPr>
      </w:pPr>
    </w:p>
    <w:p w14:paraId="25C93049" w14:textId="77777777" w:rsidR="005C48D2" w:rsidRPr="00CD7B18" w:rsidRDefault="005C48D2" w:rsidP="005C48D2">
      <w:pPr>
        <w:pStyle w:val="Titre1"/>
        <w:numPr>
          <w:ilvl w:val="0"/>
          <w:numId w:val="0"/>
        </w:numPr>
        <w:pBdr>
          <w:top w:val="single" w:sz="4" w:space="1" w:color="auto"/>
          <w:left w:val="single" w:sz="4" w:space="4" w:color="auto"/>
          <w:bottom w:val="single" w:sz="4" w:space="1" w:color="auto"/>
          <w:right w:val="single" w:sz="4" w:space="4" w:color="auto"/>
        </w:pBdr>
        <w:spacing w:before="0"/>
        <w:ind w:right="23"/>
        <w:rPr>
          <w:rFonts w:ascii="Arial Narrow" w:hAnsi="Arial Narrow" w:cs="Arial"/>
          <w:b/>
          <w:bCs/>
          <w:sz w:val="20"/>
          <w:u w:val="none"/>
        </w:rPr>
      </w:pPr>
      <w:r w:rsidRPr="00CD7B18">
        <w:rPr>
          <w:rFonts w:ascii="Arial Narrow" w:hAnsi="Arial Narrow" w:cs="Arial"/>
          <w:b/>
          <w:bCs/>
          <w:sz w:val="20"/>
          <w:u w:val="none"/>
        </w:rPr>
        <w:t>Article 11 : CONDITIONS D’ENVOI OU DE REMISE DES DOSSIERS</w:t>
      </w:r>
    </w:p>
    <w:p w14:paraId="324E15DF" w14:textId="77777777" w:rsidR="005C48D2" w:rsidRPr="00CD7B18" w:rsidRDefault="005C48D2" w:rsidP="002C2914">
      <w:pPr>
        <w:ind w:right="22"/>
        <w:jc w:val="both"/>
        <w:rPr>
          <w:rFonts w:ascii="Arial Narrow" w:hAnsi="Arial Narrow" w:cs="Arial"/>
        </w:rPr>
      </w:pPr>
    </w:p>
    <w:p w14:paraId="78A9CC13" w14:textId="77777777" w:rsidR="009C1964" w:rsidRPr="00CD7B18" w:rsidRDefault="00B3106C" w:rsidP="002C2914">
      <w:pPr>
        <w:ind w:right="22"/>
        <w:jc w:val="both"/>
        <w:rPr>
          <w:rFonts w:ascii="Arial Narrow" w:hAnsi="Arial Narrow" w:cs="Arial"/>
          <w:u w:val="single"/>
        </w:rPr>
      </w:pPr>
      <w:r w:rsidRPr="00CD7B18">
        <w:rPr>
          <w:rFonts w:ascii="Arial Narrow" w:hAnsi="Arial Narrow" w:cs="Arial"/>
        </w:rPr>
        <w:t>11</w:t>
      </w:r>
      <w:r w:rsidR="009C1964" w:rsidRPr="00CD7B18">
        <w:rPr>
          <w:rFonts w:ascii="Arial Narrow" w:hAnsi="Arial Narrow" w:cs="Arial"/>
        </w:rPr>
        <w:t xml:space="preserve">.1 </w:t>
      </w:r>
      <w:r w:rsidR="009C1964" w:rsidRPr="00CD7B18">
        <w:rPr>
          <w:rFonts w:ascii="Arial Narrow" w:hAnsi="Arial Narrow" w:cs="Arial"/>
          <w:u w:val="single"/>
        </w:rPr>
        <w:t>Conditions générales</w:t>
      </w:r>
    </w:p>
    <w:p w14:paraId="2506DA5B" w14:textId="77777777" w:rsidR="00B93B42" w:rsidRPr="00CD7B18" w:rsidRDefault="00B93B42" w:rsidP="002C2914">
      <w:pPr>
        <w:ind w:right="22"/>
        <w:jc w:val="both"/>
        <w:rPr>
          <w:rFonts w:ascii="Arial Narrow" w:hAnsi="Arial Narrow" w:cs="Arial"/>
          <w:b w:val="0"/>
        </w:rPr>
      </w:pPr>
    </w:p>
    <w:p w14:paraId="12F3ACCD" w14:textId="77777777" w:rsidR="00A50972" w:rsidRPr="00CD7B18" w:rsidRDefault="00A50972" w:rsidP="002C2914">
      <w:pPr>
        <w:ind w:right="22"/>
        <w:jc w:val="both"/>
        <w:rPr>
          <w:rFonts w:ascii="Arial Narrow" w:hAnsi="Arial Narrow" w:cs="Arial"/>
          <w:b w:val="0"/>
        </w:rPr>
      </w:pPr>
      <w:r w:rsidRPr="00CD7B18">
        <w:rPr>
          <w:rFonts w:ascii="Arial Narrow" w:hAnsi="Arial Narrow" w:cs="Arial"/>
          <w:b w:val="0"/>
        </w:rPr>
        <w:t>Les dossiers doivent parvenir par tout moyen permettant de déterminer de façon certaine la date et l’heure de leur réception et d’en garantir la confidentialité, avant la date et l’heure limites de réception des offres indiquées sur la page de garde du présent document.</w:t>
      </w:r>
    </w:p>
    <w:p w14:paraId="293902D9" w14:textId="77777777" w:rsidR="003B4DA7" w:rsidRPr="00CD7B18" w:rsidRDefault="003B4DA7" w:rsidP="002C2914">
      <w:pPr>
        <w:ind w:right="22"/>
        <w:jc w:val="both"/>
        <w:rPr>
          <w:rFonts w:ascii="Arial Narrow" w:hAnsi="Arial Narrow" w:cs="Arial"/>
          <w:b w:val="0"/>
        </w:rPr>
      </w:pPr>
    </w:p>
    <w:p w14:paraId="0B2F1886" w14:textId="77777777" w:rsidR="00A50972" w:rsidRPr="00CD7B18" w:rsidRDefault="00A50972" w:rsidP="002C2914">
      <w:pPr>
        <w:ind w:right="22"/>
        <w:jc w:val="both"/>
        <w:rPr>
          <w:rFonts w:ascii="Arial Narrow" w:hAnsi="Arial Narrow" w:cs="Arial"/>
          <w:b w:val="0"/>
        </w:rPr>
      </w:pPr>
      <w:r w:rsidRPr="00CD7B18">
        <w:rPr>
          <w:rFonts w:ascii="Arial Narrow" w:hAnsi="Arial Narrow" w:cs="Arial"/>
          <w:b w:val="0"/>
        </w:rPr>
        <w:t>La transmission des offres par voie électronique est autorisée.</w:t>
      </w:r>
    </w:p>
    <w:p w14:paraId="28CC906B" w14:textId="77777777" w:rsidR="0080745D" w:rsidRPr="00CD7B18" w:rsidRDefault="0080745D" w:rsidP="002C2914">
      <w:pPr>
        <w:ind w:right="22"/>
        <w:jc w:val="both"/>
        <w:rPr>
          <w:rFonts w:ascii="Arial Narrow" w:hAnsi="Arial Narrow" w:cs="Arial"/>
          <w:b w:val="0"/>
        </w:rPr>
      </w:pPr>
    </w:p>
    <w:p w14:paraId="4ACD1424" w14:textId="77777777" w:rsidR="00A50972" w:rsidRPr="00CD7B18" w:rsidRDefault="00A50972" w:rsidP="002C2914">
      <w:pPr>
        <w:ind w:right="22"/>
        <w:jc w:val="both"/>
        <w:rPr>
          <w:rFonts w:ascii="Arial Narrow" w:hAnsi="Arial Narrow" w:cs="Arial"/>
          <w:b w:val="0"/>
        </w:rPr>
      </w:pPr>
      <w:r w:rsidRPr="00CD7B18">
        <w:rPr>
          <w:rFonts w:ascii="Arial Narrow" w:hAnsi="Arial Narrow" w:cs="Arial"/>
          <w:b w:val="0"/>
        </w:rPr>
        <w:t>La réponse des candidats devra être :</w:t>
      </w:r>
    </w:p>
    <w:p w14:paraId="388A768E" w14:textId="77777777" w:rsidR="00B57A24" w:rsidRPr="00CD7B18" w:rsidRDefault="00B57A24" w:rsidP="002C2914">
      <w:pPr>
        <w:ind w:right="22"/>
        <w:jc w:val="both"/>
        <w:rPr>
          <w:rFonts w:ascii="Arial Narrow" w:hAnsi="Arial Narrow" w:cs="Arial"/>
          <w:b w:val="0"/>
        </w:rPr>
      </w:pPr>
    </w:p>
    <w:p w14:paraId="32F2F862" w14:textId="77777777" w:rsidR="00A50972" w:rsidRPr="00CD7B18" w:rsidRDefault="003B4DA7" w:rsidP="002C2914">
      <w:pPr>
        <w:ind w:right="22"/>
        <w:jc w:val="both"/>
        <w:rPr>
          <w:rFonts w:ascii="Arial Narrow" w:hAnsi="Arial Narrow" w:cs="Arial"/>
          <w:b w:val="0"/>
        </w:rPr>
      </w:pPr>
      <w:r w:rsidRPr="00CD7B18">
        <w:rPr>
          <w:rFonts w:ascii="Arial Narrow" w:hAnsi="Arial Narrow" w:cs="Arial"/>
          <w:b w:val="0"/>
        </w:rPr>
        <w:t>•</w:t>
      </w:r>
      <w:r w:rsidR="0080745D" w:rsidRPr="00CD7B18">
        <w:rPr>
          <w:rFonts w:ascii="Arial Narrow" w:hAnsi="Arial Narrow" w:cs="Arial"/>
          <w:b w:val="0"/>
        </w:rPr>
        <w:t xml:space="preserve"> </w:t>
      </w:r>
      <w:r w:rsidR="00A50972" w:rsidRPr="00CD7B18">
        <w:rPr>
          <w:rFonts w:ascii="Arial Narrow" w:hAnsi="Arial Narrow" w:cs="Arial"/>
          <w:b w:val="0"/>
        </w:rPr>
        <w:t>soit complètement électronique</w:t>
      </w:r>
    </w:p>
    <w:p w14:paraId="2E2F966D" w14:textId="77777777" w:rsidR="00B57A24" w:rsidRPr="00CD7B18" w:rsidRDefault="00B57A24" w:rsidP="002C2914">
      <w:pPr>
        <w:ind w:right="22"/>
        <w:jc w:val="both"/>
        <w:rPr>
          <w:rFonts w:ascii="Arial Narrow" w:hAnsi="Arial Narrow" w:cs="Arial"/>
          <w:b w:val="0"/>
        </w:rPr>
      </w:pPr>
    </w:p>
    <w:p w14:paraId="72AAB0BB" w14:textId="77777777" w:rsidR="00A50972" w:rsidRPr="00CD7B18" w:rsidRDefault="003B4DA7" w:rsidP="002C2914">
      <w:pPr>
        <w:ind w:right="22"/>
        <w:jc w:val="both"/>
        <w:rPr>
          <w:rFonts w:ascii="Arial Narrow" w:hAnsi="Arial Narrow" w:cs="Arial"/>
          <w:b w:val="0"/>
        </w:rPr>
      </w:pPr>
      <w:r w:rsidRPr="00CD7B18">
        <w:rPr>
          <w:rFonts w:ascii="Arial Narrow" w:hAnsi="Arial Narrow" w:cs="Arial"/>
          <w:b w:val="0"/>
        </w:rPr>
        <w:t>•</w:t>
      </w:r>
      <w:r w:rsidR="0080745D" w:rsidRPr="00CD7B18">
        <w:rPr>
          <w:rFonts w:ascii="Arial Narrow" w:hAnsi="Arial Narrow" w:cs="Arial"/>
          <w:b w:val="0"/>
        </w:rPr>
        <w:t xml:space="preserve"> </w:t>
      </w:r>
      <w:r w:rsidR="00A50972" w:rsidRPr="00CD7B18">
        <w:rPr>
          <w:rFonts w:ascii="Arial Narrow" w:hAnsi="Arial Narrow" w:cs="Arial"/>
          <w:b w:val="0"/>
        </w:rPr>
        <w:t>soit complètement papier</w:t>
      </w:r>
    </w:p>
    <w:p w14:paraId="194AEDAC" w14:textId="77777777" w:rsidR="0080745D" w:rsidRPr="00CD7B18" w:rsidRDefault="0080745D" w:rsidP="002C2914">
      <w:pPr>
        <w:ind w:right="22"/>
        <w:jc w:val="both"/>
        <w:rPr>
          <w:rFonts w:ascii="Arial Narrow" w:hAnsi="Arial Narrow" w:cs="Arial"/>
          <w:b w:val="0"/>
        </w:rPr>
      </w:pPr>
    </w:p>
    <w:p w14:paraId="6A8C9D26" w14:textId="77777777" w:rsidR="0080745D" w:rsidRPr="00CD7B18" w:rsidRDefault="00A50972" w:rsidP="002C2914">
      <w:pPr>
        <w:ind w:right="22"/>
        <w:jc w:val="both"/>
        <w:rPr>
          <w:rFonts w:ascii="Arial Narrow" w:hAnsi="Arial Narrow" w:cs="Arial"/>
          <w:b w:val="0"/>
        </w:rPr>
      </w:pPr>
      <w:r w:rsidRPr="00CD7B18">
        <w:rPr>
          <w:rFonts w:ascii="Arial Narrow" w:hAnsi="Arial Narrow" w:cs="Arial"/>
          <w:b w:val="0"/>
        </w:rPr>
        <w:t>Les réponses pour partie « électronique » et pour le reste « papier » seront refusées.</w:t>
      </w:r>
    </w:p>
    <w:p w14:paraId="2F75A774" w14:textId="77777777" w:rsidR="00577FA5" w:rsidRPr="00CD7B18" w:rsidRDefault="00A50972" w:rsidP="002C2914">
      <w:pPr>
        <w:ind w:right="22"/>
        <w:jc w:val="both"/>
        <w:rPr>
          <w:rFonts w:ascii="Arial Narrow" w:hAnsi="Arial Narrow" w:cs="Arial"/>
          <w:b w:val="0"/>
        </w:rPr>
      </w:pPr>
      <w:r w:rsidRPr="00CD7B18">
        <w:rPr>
          <w:rFonts w:ascii="Arial Narrow" w:hAnsi="Arial Narrow"/>
        </w:rPr>
        <w:t xml:space="preserve"> </w:t>
      </w:r>
    </w:p>
    <w:p w14:paraId="4FA5CF27" w14:textId="77777777" w:rsidR="00577FA5" w:rsidRPr="00CD7B18" w:rsidRDefault="007563D3" w:rsidP="002C2914">
      <w:pPr>
        <w:ind w:right="22"/>
        <w:jc w:val="both"/>
        <w:rPr>
          <w:rFonts w:ascii="Arial Narrow" w:hAnsi="Arial Narrow" w:cs="Arial"/>
          <w:b w:val="0"/>
        </w:rPr>
      </w:pPr>
      <w:r w:rsidRPr="00CD7B18">
        <w:rPr>
          <w:rFonts w:ascii="Arial Narrow" w:hAnsi="Arial Narrow" w:cs="Arial"/>
          <w:b w:val="0"/>
        </w:rPr>
        <w:t>Les réponses par courriel ne sont pas autorisées.</w:t>
      </w:r>
    </w:p>
    <w:p w14:paraId="2708E5FC" w14:textId="77777777" w:rsidR="003B4DA7" w:rsidRPr="00CD7B18" w:rsidRDefault="003B4DA7" w:rsidP="002C2914">
      <w:pPr>
        <w:ind w:right="22"/>
        <w:jc w:val="both"/>
        <w:rPr>
          <w:rFonts w:ascii="Arial Narrow" w:hAnsi="Arial Narrow" w:cs="Arial"/>
          <w:b w:val="0"/>
        </w:rPr>
      </w:pPr>
    </w:p>
    <w:p w14:paraId="1B6BADB8" w14:textId="77777777" w:rsidR="00F5529D" w:rsidRPr="00CD7B18" w:rsidRDefault="00B3106C" w:rsidP="002C2914">
      <w:pPr>
        <w:pStyle w:val="Titre2"/>
        <w:spacing w:after="0"/>
        <w:ind w:right="23"/>
        <w:rPr>
          <w:rFonts w:ascii="Arial Narrow" w:hAnsi="Arial Narrow" w:cs="Arial"/>
          <w:b/>
          <w:smallCaps w:val="0"/>
          <w:sz w:val="20"/>
          <w:u w:val="single"/>
        </w:rPr>
      </w:pPr>
      <w:r w:rsidRPr="00CD7B18">
        <w:rPr>
          <w:rFonts w:ascii="Arial Narrow" w:hAnsi="Arial Narrow" w:cs="Arial"/>
          <w:b/>
          <w:smallCaps w:val="0"/>
          <w:sz w:val="20"/>
        </w:rPr>
        <w:t>11</w:t>
      </w:r>
      <w:r w:rsidR="00F5529D" w:rsidRPr="00CD7B18">
        <w:rPr>
          <w:rFonts w:ascii="Arial Narrow" w:hAnsi="Arial Narrow" w:cs="Arial"/>
          <w:b/>
          <w:smallCaps w:val="0"/>
          <w:sz w:val="20"/>
        </w:rPr>
        <w:t>.</w:t>
      </w:r>
      <w:r w:rsidR="009C1964" w:rsidRPr="00CD7B18">
        <w:rPr>
          <w:rFonts w:ascii="Arial Narrow" w:hAnsi="Arial Narrow" w:cs="Arial"/>
          <w:b/>
          <w:smallCaps w:val="0"/>
          <w:sz w:val="20"/>
        </w:rPr>
        <w:t>2</w:t>
      </w:r>
      <w:r w:rsidR="00F5529D" w:rsidRPr="00CD7B18">
        <w:rPr>
          <w:rFonts w:ascii="Arial Narrow" w:hAnsi="Arial Narrow" w:cs="Arial"/>
          <w:b/>
          <w:smallCaps w:val="0"/>
          <w:sz w:val="20"/>
        </w:rPr>
        <w:t xml:space="preserve"> </w:t>
      </w:r>
      <w:r w:rsidR="007B1698" w:rsidRPr="00CD7B18">
        <w:rPr>
          <w:rFonts w:ascii="Arial Narrow" w:hAnsi="Arial Narrow" w:cs="Arial"/>
          <w:b/>
          <w:smallCaps w:val="0"/>
          <w:sz w:val="20"/>
          <w:u w:val="single"/>
        </w:rPr>
        <w:t>Réponse papier</w:t>
      </w:r>
    </w:p>
    <w:p w14:paraId="0A51A13F" w14:textId="77777777" w:rsidR="00E32D20" w:rsidRPr="00D47E85" w:rsidRDefault="00E32D20" w:rsidP="00E32D20">
      <w:pPr>
        <w:numPr>
          <w:ilvl w:val="0"/>
          <w:numId w:val="35"/>
        </w:numPr>
        <w:overflowPunct w:val="0"/>
        <w:autoSpaceDE w:val="0"/>
        <w:autoSpaceDN w:val="0"/>
        <w:adjustRightInd w:val="0"/>
        <w:spacing w:before="120" w:after="240"/>
        <w:ind w:left="283" w:hanging="283"/>
        <w:textAlignment w:val="baseline"/>
        <w:rPr>
          <w:rFonts w:ascii="Arial Narrow" w:hAnsi="Arial Narrow" w:cs="Arial"/>
          <w:b w:val="0"/>
          <w:color w:val="000000"/>
        </w:rPr>
      </w:pPr>
      <w:r w:rsidRPr="00D47E85">
        <w:rPr>
          <w:rFonts w:ascii="Arial Narrow" w:hAnsi="Arial Narrow" w:cs="Arial"/>
          <w:b w:val="0"/>
          <w:color w:val="000000"/>
        </w:rPr>
        <w:t>Elle contiendra les justifications à produire par le candidat conformément à l'article 3 du présent règlement, et l'offre.</w:t>
      </w:r>
    </w:p>
    <w:p w14:paraId="305364E0" w14:textId="3F28A1DD" w:rsidR="00E32D20" w:rsidRPr="00E32D20" w:rsidRDefault="00E32D20" w:rsidP="00E32D20">
      <w:pPr>
        <w:numPr>
          <w:ilvl w:val="0"/>
          <w:numId w:val="35"/>
        </w:numPr>
        <w:overflowPunct w:val="0"/>
        <w:autoSpaceDE w:val="0"/>
        <w:autoSpaceDN w:val="0"/>
        <w:adjustRightInd w:val="0"/>
        <w:spacing w:before="120" w:after="240"/>
        <w:ind w:left="283" w:hanging="283"/>
        <w:textAlignment w:val="baseline"/>
        <w:rPr>
          <w:rFonts w:ascii="Arial Narrow" w:hAnsi="Arial Narrow" w:cs="Arial"/>
          <w:b w:val="0"/>
          <w:color w:val="000000"/>
        </w:rPr>
      </w:pPr>
      <w:r w:rsidRPr="00D47E85">
        <w:rPr>
          <w:rFonts w:ascii="Arial Narrow" w:hAnsi="Arial Narrow" w:cs="Arial"/>
          <w:b w:val="0"/>
          <w:color w:val="000000"/>
        </w:rPr>
        <w:t>Les documents seront fournis sous format papier +</w:t>
      </w:r>
      <w:r w:rsidRPr="00D47E85">
        <w:rPr>
          <w:rFonts w:cs="Arial"/>
          <w:color w:val="FF0000"/>
          <w:highlight w:val="yellow"/>
        </w:rPr>
        <w:t xml:space="preserve"> 1 support numérique (CD ou clé USB) contenant la copie PDF de tous les documents de l’offre ainsi que les fichiers au format xls du bordereau des prix (BPU) et détail estimatif (DE) complétés</w:t>
      </w:r>
      <w:r w:rsidRPr="00D47E85">
        <w:rPr>
          <w:rFonts w:ascii="Arial Narrow" w:hAnsi="Arial Narrow" w:cs="Arial"/>
          <w:b w:val="0"/>
          <w:color w:val="000000"/>
        </w:rPr>
        <w:t>.</w:t>
      </w:r>
    </w:p>
    <w:p w14:paraId="0FC95747" w14:textId="4F6F5473" w:rsidR="009C1964" w:rsidRDefault="00A50972" w:rsidP="002C2914">
      <w:pPr>
        <w:ind w:right="22"/>
        <w:jc w:val="both"/>
        <w:rPr>
          <w:rFonts w:ascii="Arial Narrow" w:hAnsi="Arial Narrow" w:cs="Arial"/>
          <w:b w:val="0"/>
        </w:rPr>
      </w:pPr>
      <w:bookmarkStart w:id="27" w:name="_Toc265070272"/>
      <w:r w:rsidRPr="00CD7B18">
        <w:rPr>
          <w:rFonts w:ascii="Arial Narrow" w:hAnsi="Arial Narrow" w:cs="Arial"/>
          <w:b w:val="0"/>
        </w:rPr>
        <w:t>Le dossier est envoyé par tout moyen sous enveloppe cachetée portant les mentions :</w:t>
      </w:r>
    </w:p>
    <w:p w14:paraId="3A260321" w14:textId="77777777" w:rsidR="00511DB4" w:rsidRPr="00CD7B18" w:rsidRDefault="00511DB4" w:rsidP="002C2914">
      <w:pPr>
        <w:ind w:right="22"/>
        <w:jc w:val="both"/>
        <w:rPr>
          <w:rFonts w:ascii="Arial Narrow" w:hAnsi="Arial Narrow" w:cs="Arial"/>
          <w:b w:val="0"/>
        </w:rPr>
      </w:pPr>
    </w:p>
    <w:bookmarkEnd w:id="27"/>
    <w:p w14:paraId="5F52D5A3" w14:textId="77777777" w:rsidR="00BE23C1" w:rsidRPr="00CD7B18" w:rsidRDefault="00BE23C1" w:rsidP="002C2914">
      <w:pPr>
        <w:pBdr>
          <w:top w:val="double" w:sz="6" w:space="1" w:color="auto"/>
          <w:left w:val="double" w:sz="6" w:space="1" w:color="auto"/>
          <w:bottom w:val="double" w:sz="6" w:space="1" w:color="auto"/>
          <w:right w:val="double" w:sz="6" w:space="0" w:color="auto"/>
        </w:pBdr>
        <w:shd w:val="clear" w:color="auto" w:fill="CCFFCC"/>
        <w:tabs>
          <w:tab w:val="left" w:pos="5760"/>
        </w:tabs>
        <w:jc w:val="center"/>
        <w:rPr>
          <w:rFonts w:ascii="Arial Narrow" w:hAnsi="Arial Narrow" w:cs="Arial"/>
          <w:color w:val="000000"/>
        </w:rPr>
      </w:pPr>
    </w:p>
    <w:p w14:paraId="07DAC774" w14:textId="11F3E505" w:rsidR="007B1698" w:rsidRPr="00392F76" w:rsidRDefault="007B1698" w:rsidP="00392F76">
      <w:pPr>
        <w:pBdr>
          <w:top w:val="double" w:sz="6" w:space="1" w:color="auto"/>
          <w:left w:val="double" w:sz="6" w:space="1" w:color="auto"/>
          <w:bottom w:val="double" w:sz="6" w:space="1" w:color="auto"/>
          <w:right w:val="double" w:sz="6" w:space="0" w:color="auto"/>
        </w:pBdr>
        <w:shd w:val="clear" w:color="auto" w:fill="CCFFCC"/>
        <w:tabs>
          <w:tab w:val="left" w:pos="5760"/>
        </w:tabs>
        <w:jc w:val="center"/>
        <w:rPr>
          <w:rFonts w:ascii="Arial Narrow" w:hAnsi="Arial Narrow" w:cs="Arial"/>
          <w:color w:val="000000"/>
        </w:rPr>
      </w:pPr>
      <w:r w:rsidRPr="00CD7B18">
        <w:rPr>
          <w:rFonts w:ascii="Arial Narrow" w:hAnsi="Arial Narrow" w:cs="Arial"/>
          <w:color w:val="000000"/>
        </w:rPr>
        <w:t>« </w:t>
      </w:r>
      <w:r w:rsidR="00B6167B" w:rsidRPr="00CD7B18">
        <w:rPr>
          <w:rFonts w:ascii="Arial Narrow" w:hAnsi="Arial Narrow" w:cs="Arial"/>
          <w:color w:val="000000"/>
        </w:rPr>
        <w:t>NE PAS OUVRIR </w:t>
      </w:r>
      <w:r w:rsidR="00451CF2">
        <w:rPr>
          <w:rFonts w:ascii="Arial Narrow" w:hAnsi="Arial Narrow" w:cs="Arial"/>
          <w:color w:val="000000"/>
        </w:rPr>
        <w:t>–</w:t>
      </w:r>
      <w:r w:rsidR="00B6167B" w:rsidRPr="00392F76">
        <w:rPr>
          <w:rFonts w:ascii="Arial Narrow" w:hAnsi="Arial Narrow" w:cs="Arial"/>
          <w:color w:val="000000"/>
        </w:rPr>
        <w:t xml:space="preserve"> </w:t>
      </w:r>
      <w:r w:rsidR="00451CF2">
        <w:rPr>
          <w:rFonts w:ascii="Arial Narrow" w:hAnsi="Arial Narrow" w:cs="Arial"/>
          <w:color w:val="000000"/>
        </w:rPr>
        <w:t xml:space="preserve">Réaménagement des trottoirs et rénovation de l’assainissement de la rue de Paris </w:t>
      </w:r>
    </w:p>
    <w:p w14:paraId="6F225C91" w14:textId="77777777" w:rsidR="00BE23C1" w:rsidRPr="00CD7B18" w:rsidRDefault="00BE23C1" w:rsidP="002C2914">
      <w:pPr>
        <w:pBdr>
          <w:top w:val="double" w:sz="6" w:space="1" w:color="auto"/>
          <w:left w:val="double" w:sz="6" w:space="1" w:color="auto"/>
          <w:bottom w:val="double" w:sz="6" w:space="1" w:color="auto"/>
          <w:right w:val="double" w:sz="6" w:space="0" w:color="auto"/>
        </w:pBdr>
        <w:shd w:val="clear" w:color="auto" w:fill="CCFFCC"/>
        <w:tabs>
          <w:tab w:val="left" w:pos="5760"/>
        </w:tabs>
        <w:spacing w:after="60"/>
        <w:jc w:val="center"/>
        <w:rPr>
          <w:rFonts w:ascii="Arial Narrow" w:hAnsi="Arial Narrow" w:cs="Arial"/>
          <w:color w:val="000000"/>
        </w:rPr>
      </w:pPr>
    </w:p>
    <w:p w14:paraId="49D746C2" w14:textId="6DC40E9D" w:rsidR="00211B77" w:rsidRPr="00CD7B18" w:rsidRDefault="00B3106C" w:rsidP="002C2914">
      <w:pPr>
        <w:spacing w:before="240" w:after="240"/>
        <w:rPr>
          <w:rFonts w:ascii="Arial Narrow" w:hAnsi="Arial Narrow" w:cs="Arial"/>
          <w:b w:val="0"/>
        </w:rPr>
      </w:pPr>
      <w:bookmarkStart w:id="28" w:name="_Toc110669825"/>
      <w:bookmarkStart w:id="29" w:name="_Toc265070277"/>
      <w:r w:rsidRPr="00CD7B18">
        <w:rPr>
          <w:rFonts w:ascii="Arial Narrow" w:hAnsi="Arial Narrow" w:cs="Arial"/>
          <w:b w:val="0"/>
        </w:rPr>
        <w:t>et</w:t>
      </w:r>
      <w:r w:rsidR="00A50972" w:rsidRPr="00CD7B18">
        <w:rPr>
          <w:rFonts w:ascii="Arial Narrow" w:hAnsi="Arial Narrow" w:cs="Arial"/>
          <w:b w:val="0"/>
        </w:rPr>
        <w:t xml:space="preserve"> libellée à l’adresse suivante :</w:t>
      </w:r>
    </w:p>
    <w:p w14:paraId="622EB8D5" w14:textId="77777777" w:rsidR="00711062" w:rsidRDefault="00711062" w:rsidP="00392F76">
      <w:pPr>
        <w:pBdr>
          <w:top w:val="single" w:sz="4" w:space="1" w:color="auto"/>
          <w:left w:val="single" w:sz="4" w:space="4" w:color="auto"/>
          <w:bottom w:val="single" w:sz="4" w:space="1" w:color="auto"/>
          <w:right w:val="single" w:sz="4" w:space="4" w:color="auto"/>
        </w:pBdr>
        <w:shd w:val="clear" w:color="auto" w:fill="CCFFCC"/>
        <w:jc w:val="center"/>
        <w:rPr>
          <w:rFonts w:ascii="Arial Narrow" w:hAnsi="Arial Narrow" w:cs="Arial"/>
          <w:bCs/>
        </w:rPr>
      </w:pPr>
    </w:p>
    <w:p w14:paraId="7C7713CF" w14:textId="77777777" w:rsidR="00032B89" w:rsidRDefault="00032B89" w:rsidP="00032B89">
      <w:pPr>
        <w:pBdr>
          <w:top w:val="single" w:sz="4" w:space="1" w:color="auto"/>
          <w:left w:val="single" w:sz="4" w:space="4" w:color="auto"/>
          <w:bottom w:val="single" w:sz="4" w:space="1" w:color="auto"/>
          <w:right w:val="single" w:sz="4" w:space="4" w:color="auto"/>
        </w:pBdr>
        <w:shd w:val="clear" w:color="auto" w:fill="CCFFCC"/>
        <w:jc w:val="center"/>
        <w:rPr>
          <w:rFonts w:ascii="Arial Narrow" w:hAnsi="Arial Narrow" w:cs="Arial"/>
          <w:bCs/>
        </w:rPr>
      </w:pPr>
      <w:r>
        <w:rPr>
          <w:rFonts w:ascii="Arial Narrow" w:hAnsi="Arial Narrow" w:cs="Arial"/>
          <w:bCs/>
        </w:rPr>
        <w:t>Mairie de Le Plessis Belleville</w:t>
      </w:r>
    </w:p>
    <w:p w14:paraId="3BA6E5F6" w14:textId="77777777" w:rsidR="00032B89" w:rsidRDefault="00032B89" w:rsidP="00032B89">
      <w:pPr>
        <w:pBdr>
          <w:top w:val="single" w:sz="4" w:space="1" w:color="auto"/>
          <w:left w:val="single" w:sz="4" w:space="4" w:color="auto"/>
          <w:bottom w:val="single" w:sz="4" w:space="1" w:color="auto"/>
          <w:right w:val="single" w:sz="4" w:space="4" w:color="auto"/>
        </w:pBdr>
        <w:shd w:val="clear" w:color="auto" w:fill="CCFFCC"/>
        <w:jc w:val="center"/>
        <w:rPr>
          <w:rFonts w:ascii="Arial Narrow" w:hAnsi="Arial Narrow" w:cs="Arial"/>
          <w:bCs/>
        </w:rPr>
      </w:pPr>
      <w:r>
        <w:rPr>
          <w:rFonts w:ascii="Arial Narrow" w:hAnsi="Arial Narrow" w:cs="Arial"/>
          <w:bCs/>
        </w:rPr>
        <w:t>8, Place de l’Eglise</w:t>
      </w:r>
    </w:p>
    <w:p w14:paraId="7D1753C3" w14:textId="590BFD23" w:rsidR="00A50972" w:rsidRPr="00392F76" w:rsidRDefault="00032B89" w:rsidP="00032B89">
      <w:pPr>
        <w:pBdr>
          <w:top w:val="single" w:sz="4" w:space="1" w:color="auto"/>
          <w:left w:val="single" w:sz="4" w:space="4" w:color="auto"/>
          <w:bottom w:val="single" w:sz="4" w:space="1" w:color="auto"/>
          <w:right w:val="single" w:sz="4" w:space="4" w:color="auto"/>
        </w:pBdr>
        <w:shd w:val="clear" w:color="auto" w:fill="CCFFCC"/>
        <w:jc w:val="center"/>
        <w:rPr>
          <w:rFonts w:ascii="Arial Narrow" w:hAnsi="Arial Narrow" w:cs="Arial"/>
          <w:bCs/>
        </w:rPr>
      </w:pPr>
      <w:r>
        <w:rPr>
          <w:rFonts w:ascii="Arial Narrow" w:hAnsi="Arial Narrow" w:cs="Arial"/>
          <w:bCs/>
        </w:rPr>
        <w:t>60330 Le PLESSIS BELLEVILLE</w:t>
      </w:r>
      <w:r>
        <w:rPr>
          <w:rFonts w:ascii="Arial Narrow" w:hAnsi="Arial Narrow" w:cs="Arial"/>
          <w:bCs/>
        </w:rPr>
        <w:br/>
      </w:r>
    </w:p>
    <w:p w14:paraId="02F55256" w14:textId="77777777" w:rsidR="00A50972" w:rsidRPr="00CD7B18" w:rsidRDefault="00A50972" w:rsidP="002C2914">
      <w:pPr>
        <w:pBdr>
          <w:top w:val="single" w:sz="4" w:space="1" w:color="auto"/>
          <w:left w:val="single" w:sz="4" w:space="4" w:color="auto"/>
          <w:bottom w:val="single" w:sz="4" w:space="1" w:color="auto"/>
          <w:right w:val="single" w:sz="4" w:space="4" w:color="auto"/>
        </w:pBdr>
        <w:shd w:val="clear" w:color="auto" w:fill="CCFFCC"/>
        <w:jc w:val="center"/>
        <w:rPr>
          <w:rFonts w:ascii="Arial Narrow" w:hAnsi="Arial Narrow" w:cs="Arial"/>
          <w:b w:val="0"/>
        </w:rPr>
      </w:pPr>
    </w:p>
    <w:p w14:paraId="036EF1C2" w14:textId="77777777" w:rsidR="00E32D20" w:rsidRDefault="00E32D20" w:rsidP="002C2914">
      <w:pPr>
        <w:jc w:val="both"/>
        <w:rPr>
          <w:rFonts w:ascii="Arial Narrow" w:hAnsi="Arial Narrow" w:cs="Arial"/>
          <w:b w:val="0"/>
        </w:rPr>
      </w:pPr>
    </w:p>
    <w:p w14:paraId="41BB6991" w14:textId="14D67C65" w:rsidR="00AA1037" w:rsidRPr="00CD7B18" w:rsidRDefault="00A50972" w:rsidP="002C2914">
      <w:pPr>
        <w:jc w:val="both"/>
        <w:rPr>
          <w:rFonts w:ascii="Arial Narrow" w:hAnsi="Arial Narrow" w:cs="Arial"/>
          <w:b w:val="0"/>
        </w:rPr>
      </w:pPr>
      <w:r w:rsidRPr="00CD7B18">
        <w:rPr>
          <w:rFonts w:ascii="Arial Narrow" w:hAnsi="Arial Narrow" w:cs="Arial"/>
          <w:b w:val="0"/>
        </w:rPr>
        <w:t xml:space="preserve">Le dépôt manuel d’un dossier peut également être effectué auprès des services </w:t>
      </w:r>
      <w:r w:rsidR="00711062">
        <w:rPr>
          <w:rFonts w:ascii="Arial Narrow" w:hAnsi="Arial Narrow" w:cs="Arial"/>
          <w:b w:val="0"/>
        </w:rPr>
        <w:t>du maître d’ouvrage aux heures d’ouverture précisées sur le site internet de celle-ci.</w:t>
      </w:r>
    </w:p>
    <w:p w14:paraId="19A4A874" w14:textId="77777777" w:rsidR="007B1698" w:rsidRPr="00CD7B18" w:rsidRDefault="00B3106C" w:rsidP="002C2914">
      <w:pPr>
        <w:keepNext/>
        <w:tabs>
          <w:tab w:val="left" w:pos="567"/>
        </w:tabs>
        <w:outlineLvl w:val="1"/>
        <w:rPr>
          <w:rFonts w:ascii="Arial Narrow" w:hAnsi="Arial Narrow" w:cs="Arial"/>
          <w:bCs/>
          <w:color w:val="000000"/>
        </w:rPr>
      </w:pPr>
      <w:r w:rsidRPr="00CD7B18">
        <w:rPr>
          <w:rFonts w:ascii="Arial Narrow" w:hAnsi="Arial Narrow" w:cs="Arial"/>
          <w:bCs/>
          <w:color w:val="000000"/>
        </w:rPr>
        <w:t>11</w:t>
      </w:r>
      <w:r w:rsidR="007B1698" w:rsidRPr="00CD7B18">
        <w:rPr>
          <w:rFonts w:ascii="Arial Narrow" w:hAnsi="Arial Narrow" w:cs="Arial"/>
          <w:bCs/>
          <w:color w:val="000000"/>
        </w:rPr>
        <w:t>.</w:t>
      </w:r>
      <w:r w:rsidR="009C1964" w:rsidRPr="00CD7B18">
        <w:rPr>
          <w:rFonts w:ascii="Arial Narrow" w:hAnsi="Arial Narrow" w:cs="Arial"/>
          <w:bCs/>
          <w:color w:val="000000"/>
        </w:rPr>
        <w:t>3</w:t>
      </w:r>
      <w:r w:rsidR="007B1698" w:rsidRPr="00CD7B18">
        <w:rPr>
          <w:rFonts w:ascii="Arial Narrow" w:hAnsi="Arial Narrow" w:cs="Arial"/>
          <w:bCs/>
          <w:color w:val="000000"/>
        </w:rPr>
        <w:tab/>
      </w:r>
      <w:r w:rsidR="007B1698" w:rsidRPr="00CD7B18">
        <w:rPr>
          <w:rFonts w:ascii="Arial Narrow" w:hAnsi="Arial Narrow" w:cs="Arial"/>
          <w:bCs/>
          <w:color w:val="000000"/>
          <w:u w:val="single"/>
        </w:rPr>
        <w:t>Réponse Electronique</w:t>
      </w:r>
      <w:bookmarkEnd w:id="28"/>
      <w:bookmarkEnd w:id="29"/>
    </w:p>
    <w:p w14:paraId="5CDF1BBE" w14:textId="77777777" w:rsidR="007B1698" w:rsidRPr="00CD7B18" w:rsidRDefault="007B1698" w:rsidP="002C2914">
      <w:pPr>
        <w:jc w:val="both"/>
        <w:rPr>
          <w:rFonts w:ascii="Arial Narrow" w:hAnsi="Arial Narrow" w:cs="Arial"/>
          <w:b w:val="0"/>
          <w:color w:val="000000"/>
        </w:rPr>
      </w:pPr>
    </w:p>
    <w:p w14:paraId="76382B4D" w14:textId="77777777" w:rsidR="00B3106C" w:rsidRPr="00CD7B18" w:rsidRDefault="00B3106C" w:rsidP="002C2914">
      <w:pPr>
        <w:spacing w:after="240"/>
        <w:jc w:val="both"/>
        <w:rPr>
          <w:rFonts w:ascii="Arial Narrow" w:hAnsi="Arial Narrow" w:cs="Arial"/>
          <w:b w:val="0"/>
          <w:color w:val="000000"/>
        </w:rPr>
      </w:pPr>
      <w:r w:rsidRPr="00CD7B18">
        <w:rPr>
          <w:rFonts w:ascii="Arial Narrow" w:hAnsi="Arial Narrow" w:cs="Arial"/>
          <w:b w:val="0"/>
          <w:color w:val="000000"/>
        </w:rPr>
        <w:lastRenderedPageBreak/>
        <w:t>Conformément aux dispositions de l’article</w:t>
      </w:r>
      <w:r w:rsidR="00556FB8" w:rsidRPr="00CD7B18">
        <w:rPr>
          <w:rFonts w:ascii="Arial Narrow" w:hAnsi="Arial Narrow" w:cs="Arial"/>
          <w:b w:val="0"/>
          <w:color w:val="000000"/>
        </w:rPr>
        <w:t xml:space="preserve"> 40-II-1</w:t>
      </w:r>
      <w:r w:rsidR="009845B9" w:rsidRPr="00CD7B18">
        <w:rPr>
          <w:rFonts w:ascii="Arial Narrow" w:hAnsi="Arial Narrow" w:cs="Arial"/>
          <w:b w:val="0"/>
          <w:color w:val="000000"/>
        </w:rPr>
        <w:t xml:space="preserve"> du décret n°2016-360 du 25 mars 2016 relatif aux marchés publics</w:t>
      </w:r>
      <w:r w:rsidRPr="00CD7B18">
        <w:rPr>
          <w:rFonts w:ascii="Arial Narrow" w:hAnsi="Arial Narrow" w:cs="Arial"/>
          <w:b w:val="0"/>
          <w:color w:val="000000"/>
        </w:rPr>
        <w:t xml:space="preserve"> et des arrêtés du 14 décembre 2009 et 15 juin 2012 relatif à la dématérialisation des procédures de passation des marchés publics, les réponses électroniques sont autorisées pour la présente consultation.</w:t>
      </w:r>
    </w:p>
    <w:p w14:paraId="11969C59" w14:textId="608800BF" w:rsidR="00D47E85" w:rsidRDefault="00711062" w:rsidP="00D47E85">
      <w:pPr>
        <w:pStyle w:val="RedTxt"/>
        <w:jc w:val="both"/>
        <w:rPr>
          <w:rStyle w:val="Lienhypertexte"/>
          <w:rFonts w:asciiTheme="minorHAnsi" w:hAnsiTheme="minorHAnsi" w:cs="Times New Roman"/>
          <w:b/>
          <w:noProof/>
          <w:sz w:val="28"/>
          <w:szCs w:val="28"/>
        </w:rPr>
      </w:pPr>
      <w:r>
        <w:rPr>
          <w:rFonts w:ascii="Arial Narrow" w:hAnsi="Arial Narrow"/>
          <w:b/>
          <w:color w:val="000000"/>
        </w:rPr>
        <w:t xml:space="preserve">Elles sont à remettre sur le site : </w:t>
      </w:r>
      <w:r w:rsidR="008A3300">
        <w:rPr>
          <w:rFonts w:asciiTheme="minorHAnsi" w:hAnsiTheme="minorHAnsi" w:cs="Times New Roman"/>
          <w:b/>
          <w:noProof/>
          <w:sz w:val="28"/>
          <w:szCs w:val="28"/>
        </w:rPr>
        <w:t>www.klekoon.com</w:t>
      </w:r>
    </w:p>
    <w:p w14:paraId="6FD66263" w14:textId="77777777" w:rsidR="00477A0C" w:rsidRDefault="00477A0C" w:rsidP="00D47E85">
      <w:pPr>
        <w:pStyle w:val="RedTxt"/>
        <w:jc w:val="both"/>
        <w:rPr>
          <w:rFonts w:asciiTheme="minorHAnsi" w:hAnsiTheme="minorHAnsi" w:cs="Times New Roman"/>
          <w:b/>
          <w:noProof/>
          <w:sz w:val="28"/>
          <w:szCs w:val="28"/>
        </w:rPr>
      </w:pPr>
    </w:p>
    <w:p w14:paraId="43D459A1" w14:textId="77777777" w:rsidR="00D47E85" w:rsidRPr="00D47E85" w:rsidRDefault="00D47E85" w:rsidP="00D47E85">
      <w:pPr>
        <w:pStyle w:val="RedTxt"/>
        <w:jc w:val="both"/>
        <w:rPr>
          <w:rFonts w:ascii="Arial Narrow" w:hAnsi="Arial Narrow"/>
          <w:color w:val="000000"/>
          <w:sz w:val="20"/>
          <w:szCs w:val="20"/>
        </w:rPr>
      </w:pPr>
      <w:r w:rsidRPr="00D47E85">
        <w:rPr>
          <w:rFonts w:ascii="Arial Narrow" w:hAnsi="Arial Narrow"/>
          <w:color w:val="000000"/>
          <w:sz w:val="20"/>
          <w:szCs w:val="20"/>
        </w:rPr>
        <w:t>Les frais d’accès au réseau et le recours à la signature électronique sont à la charge du candidat. Pour éviter la survenance d’aléas au cours de la transmission des plis, les candidats ont la possibilité de consulter, sur le profil acheteur les pré-requis techniques. </w:t>
      </w:r>
    </w:p>
    <w:p w14:paraId="447F515A" w14:textId="77777777" w:rsidR="00D47E85" w:rsidRPr="00D47E85" w:rsidRDefault="00D47E85" w:rsidP="00D47E85">
      <w:pPr>
        <w:pStyle w:val="RedTxt"/>
        <w:jc w:val="both"/>
        <w:rPr>
          <w:rFonts w:ascii="Arial Narrow" w:hAnsi="Arial Narrow"/>
          <w:color w:val="000000"/>
          <w:sz w:val="20"/>
          <w:szCs w:val="20"/>
        </w:rPr>
      </w:pPr>
      <w:r w:rsidRPr="00D47E85">
        <w:rPr>
          <w:rFonts w:ascii="Arial Narrow" w:hAnsi="Arial Narrow"/>
          <w:color w:val="000000"/>
          <w:sz w:val="20"/>
          <w:szCs w:val="20"/>
        </w:rPr>
        <w:t xml:space="preserve">Le pouvoir adjudicateur attire l’attention des candidats sur les délais de téléchargement et de chiffrement inhérents à la transmission électronique des offres via la plate-forme, en fonction de la taille de l’offre déposée, des capacités techniques du matériel, du type de raccordement à Internet, du trafic sur le réseau Internet.  </w:t>
      </w:r>
    </w:p>
    <w:p w14:paraId="6360B7B2" w14:textId="77777777" w:rsidR="00D47E85" w:rsidRPr="00D47E85" w:rsidRDefault="00D47E85" w:rsidP="00D47E85">
      <w:pPr>
        <w:pStyle w:val="RedTxt"/>
        <w:jc w:val="both"/>
        <w:rPr>
          <w:rFonts w:ascii="Arial Narrow" w:hAnsi="Arial Narrow"/>
          <w:color w:val="000000"/>
          <w:sz w:val="20"/>
          <w:szCs w:val="20"/>
        </w:rPr>
      </w:pPr>
      <w:r w:rsidRPr="00D47E85">
        <w:rPr>
          <w:rFonts w:ascii="Arial Narrow" w:hAnsi="Arial Narrow"/>
          <w:color w:val="000000"/>
          <w:sz w:val="20"/>
          <w:szCs w:val="20"/>
        </w:rPr>
        <w:t xml:space="preserve">Signature électronique obligatoire des documents : </w:t>
      </w:r>
    </w:p>
    <w:p w14:paraId="107404E1" w14:textId="77777777" w:rsidR="00D47E85" w:rsidRPr="00D47E85" w:rsidRDefault="00D47E85" w:rsidP="00D47E85">
      <w:pPr>
        <w:pStyle w:val="RedTxt"/>
        <w:jc w:val="both"/>
        <w:rPr>
          <w:rFonts w:ascii="Arial Narrow" w:hAnsi="Arial Narrow"/>
          <w:color w:val="000000"/>
          <w:sz w:val="20"/>
          <w:szCs w:val="20"/>
        </w:rPr>
      </w:pPr>
      <w:r w:rsidRPr="00D47E85">
        <w:rPr>
          <w:rFonts w:ascii="Arial Narrow" w:hAnsi="Arial Narrow"/>
          <w:color w:val="000000"/>
          <w:sz w:val="20"/>
          <w:szCs w:val="20"/>
        </w:rPr>
        <w:t>Chaque document qui doit normalement recueillir une signature manuscrite dans une procédure papier doit être signé électroniquement (une signature scannée ne constitue pas une signature électronique). Le candidat devra, pour répondre par voie dématérialisée, acquérir un certificat de signature électronique conforme à la réglementation en vigueur.</w:t>
      </w:r>
    </w:p>
    <w:p w14:paraId="4DEBDDB7" w14:textId="77777777" w:rsidR="00D47E85" w:rsidRPr="00D47E85" w:rsidRDefault="00D47E85" w:rsidP="00D47E85">
      <w:pPr>
        <w:pStyle w:val="RedTxt"/>
        <w:jc w:val="both"/>
        <w:rPr>
          <w:rFonts w:ascii="Arial Narrow" w:hAnsi="Arial Narrow"/>
          <w:color w:val="000000"/>
          <w:sz w:val="20"/>
          <w:szCs w:val="20"/>
        </w:rPr>
      </w:pPr>
      <w:r w:rsidRPr="00D47E85">
        <w:rPr>
          <w:rFonts w:ascii="Arial Narrow" w:hAnsi="Arial Narrow"/>
          <w:color w:val="000000"/>
          <w:sz w:val="20"/>
          <w:szCs w:val="20"/>
        </w:rPr>
        <w:t xml:space="preserve">Le certificat de signature contracté par le candidat doit présenter les caractéristiques suivantes : </w:t>
      </w:r>
    </w:p>
    <w:p w14:paraId="6CA5953D" w14:textId="77777777" w:rsidR="00D47E85" w:rsidRPr="00D47E85" w:rsidRDefault="00D47E85" w:rsidP="00D47E85">
      <w:pPr>
        <w:pStyle w:val="RedTxt"/>
        <w:jc w:val="both"/>
        <w:rPr>
          <w:rFonts w:ascii="Arial Narrow" w:hAnsi="Arial Narrow"/>
          <w:color w:val="000000"/>
          <w:sz w:val="20"/>
          <w:szCs w:val="20"/>
        </w:rPr>
      </w:pPr>
      <w:r w:rsidRPr="00D47E85">
        <w:rPr>
          <w:rFonts w:ascii="Arial Narrow" w:hAnsi="Arial Narrow"/>
          <w:color w:val="000000"/>
          <w:sz w:val="20"/>
          <w:szCs w:val="20"/>
        </w:rPr>
        <w:t>.</w:t>
      </w:r>
      <w:r w:rsidRPr="00D47E85">
        <w:rPr>
          <w:rFonts w:ascii="Arial Narrow" w:hAnsi="Arial Narrow"/>
          <w:color w:val="000000"/>
          <w:sz w:val="20"/>
          <w:szCs w:val="20"/>
        </w:rPr>
        <w:tab/>
        <w:t>Etre conforme au référencement intersectoriel de sécurité (RGS). Sous cette condition, Le candidat peut signer avec le certificat et l’outil de son choix, qui peut être externe à la  plateforme,  </w:t>
      </w:r>
    </w:p>
    <w:p w14:paraId="275B243F" w14:textId="77777777" w:rsidR="00D47E85" w:rsidRPr="00D47E85" w:rsidRDefault="00D47E85" w:rsidP="00D47E85">
      <w:pPr>
        <w:pStyle w:val="RedTxt"/>
        <w:jc w:val="both"/>
        <w:rPr>
          <w:rFonts w:ascii="Arial Narrow" w:hAnsi="Arial Narrow"/>
          <w:color w:val="000000"/>
          <w:sz w:val="20"/>
          <w:szCs w:val="20"/>
        </w:rPr>
      </w:pPr>
      <w:r w:rsidRPr="00D47E85">
        <w:rPr>
          <w:rFonts w:ascii="Arial Narrow" w:hAnsi="Arial Narrow"/>
          <w:color w:val="000000"/>
          <w:sz w:val="20"/>
          <w:szCs w:val="20"/>
        </w:rPr>
        <w:t>.</w:t>
      </w:r>
      <w:r w:rsidRPr="00D47E85">
        <w:rPr>
          <w:rFonts w:ascii="Arial Narrow" w:hAnsi="Arial Narrow"/>
          <w:color w:val="000000"/>
          <w:sz w:val="20"/>
          <w:szCs w:val="20"/>
        </w:rPr>
        <w:tab/>
        <w:t>Etre référencé par un tiers de confiance agréé pour les procédures de marchés publics,</w:t>
      </w:r>
    </w:p>
    <w:p w14:paraId="6E8A4BB1" w14:textId="77777777" w:rsidR="00D47E85" w:rsidRPr="00D47E85" w:rsidRDefault="00D47E85" w:rsidP="00D47E85">
      <w:pPr>
        <w:pStyle w:val="RedTxt"/>
        <w:jc w:val="both"/>
        <w:rPr>
          <w:rFonts w:ascii="Arial Narrow" w:hAnsi="Arial Narrow"/>
          <w:color w:val="000000"/>
          <w:sz w:val="20"/>
          <w:szCs w:val="20"/>
        </w:rPr>
      </w:pPr>
      <w:r w:rsidRPr="00D47E85">
        <w:rPr>
          <w:rFonts w:ascii="Arial Narrow" w:hAnsi="Arial Narrow"/>
          <w:color w:val="000000"/>
          <w:sz w:val="20"/>
          <w:szCs w:val="20"/>
        </w:rPr>
        <w:t>.</w:t>
      </w:r>
      <w:r w:rsidRPr="00D47E85">
        <w:rPr>
          <w:rFonts w:ascii="Arial Narrow" w:hAnsi="Arial Narrow"/>
          <w:color w:val="000000"/>
          <w:sz w:val="20"/>
          <w:szCs w:val="20"/>
        </w:rPr>
        <w:tab/>
        <w:t>Ne pas avoir été révoqué à la date de signature du document,</w:t>
      </w:r>
    </w:p>
    <w:p w14:paraId="4A86B817" w14:textId="77777777" w:rsidR="00D47E85" w:rsidRPr="00D47E85" w:rsidRDefault="00D47E85" w:rsidP="00D47E85">
      <w:pPr>
        <w:pStyle w:val="RedTxt"/>
        <w:jc w:val="both"/>
        <w:rPr>
          <w:rFonts w:ascii="Arial Narrow" w:hAnsi="Arial Narrow"/>
          <w:color w:val="000000"/>
          <w:sz w:val="20"/>
          <w:szCs w:val="20"/>
        </w:rPr>
      </w:pPr>
      <w:r w:rsidRPr="00D47E85">
        <w:rPr>
          <w:rFonts w:ascii="Arial Narrow" w:hAnsi="Arial Narrow"/>
          <w:color w:val="000000"/>
          <w:sz w:val="20"/>
          <w:szCs w:val="20"/>
        </w:rPr>
        <w:t>.</w:t>
      </w:r>
      <w:r w:rsidRPr="00D47E85">
        <w:rPr>
          <w:rFonts w:ascii="Arial Narrow" w:hAnsi="Arial Narrow"/>
          <w:color w:val="000000"/>
          <w:sz w:val="20"/>
          <w:szCs w:val="20"/>
        </w:rPr>
        <w:tab/>
        <w:t>Ne pas être arrivé à expiration à la date de signature du document,</w:t>
      </w:r>
    </w:p>
    <w:p w14:paraId="2D512EB0" w14:textId="77777777" w:rsidR="00D47E85" w:rsidRPr="00D47E85" w:rsidRDefault="00D47E85" w:rsidP="00D47E85">
      <w:pPr>
        <w:pStyle w:val="RedTxt"/>
        <w:jc w:val="both"/>
        <w:rPr>
          <w:rFonts w:ascii="Arial Narrow" w:hAnsi="Arial Narrow"/>
          <w:color w:val="000000"/>
          <w:sz w:val="20"/>
          <w:szCs w:val="20"/>
        </w:rPr>
      </w:pPr>
      <w:r w:rsidRPr="00D47E85">
        <w:rPr>
          <w:rFonts w:ascii="Arial Narrow" w:hAnsi="Arial Narrow"/>
          <w:color w:val="000000"/>
          <w:sz w:val="20"/>
          <w:szCs w:val="20"/>
        </w:rPr>
        <w:t>.</w:t>
      </w:r>
      <w:r w:rsidRPr="00D47E85">
        <w:rPr>
          <w:rFonts w:ascii="Arial Narrow" w:hAnsi="Arial Narrow"/>
          <w:color w:val="000000"/>
          <w:sz w:val="20"/>
          <w:szCs w:val="20"/>
        </w:rPr>
        <w:tab/>
        <w:t>Doit être établi au nom d’une personne physique habilitée à engager la société.  </w:t>
      </w:r>
    </w:p>
    <w:p w14:paraId="1E78D1BC" w14:textId="77777777" w:rsidR="00D47E85" w:rsidRPr="00D47E85" w:rsidRDefault="00D47E85" w:rsidP="00D47E85">
      <w:pPr>
        <w:pStyle w:val="RedTxt"/>
        <w:jc w:val="both"/>
        <w:rPr>
          <w:rFonts w:ascii="Arial Narrow" w:hAnsi="Arial Narrow"/>
          <w:color w:val="000000"/>
          <w:sz w:val="20"/>
          <w:szCs w:val="20"/>
        </w:rPr>
      </w:pPr>
      <w:r w:rsidRPr="00D47E85">
        <w:rPr>
          <w:rFonts w:ascii="Arial Narrow" w:hAnsi="Arial Narrow"/>
          <w:color w:val="000000"/>
          <w:sz w:val="20"/>
          <w:szCs w:val="20"/>
        </w:rPr>
        <w:t>NB : la signature d’un fichier compressé (Zip), ou d’un fichier comportant plusieurs documents ne vaut pas signature des documents qu’il contient. Chaque document doit être signé électroniquement individuellement.</w:t>
      </w:r>
    </w:p>
    <w:p w14:paraId="1C12CAD4" w14:textId="77777777" w:rsidR="00D47E85" w:rsidRPr="00D47E85" w:rsidRDefault="00D47E85" w:rsidP="00D47E85">
      <w:pPr>
        <w:pStyle w:val="RedTxt"/>
        <w:jc w:val="both"/>
        <w:rPr>
          <w:rFonts w:ascii="Arial Narrow" w:hAnsi="Arial Narrow"/>
          <w:color w:val="000000"/>
          <w:sz w:val="20"/>
          <w:szCs w:val="20"/>
        </w:rPr>
      </w:pPr>
      <w:r w:rsidRPr="00D47E85">
        <w:rPr>
          <w:rFonts w:ascii="Arial Narrow" w:hAnsi="Arial Narrow"/>
          <w:color w:val="000000"/>
          <w:sz w:val="20"/>
          <w:szCs w:val="20"/>
        </w:rPr>
        <w:t>NB : le pouvoir adjudicateur attire l’attention des candidats qui, ne disposant pas d’une signature électronique, projettent d’en acquérir une pour la consultation, sur le délai administratif requis par les organismes de certification pour la délivrance des certificats de signature. Il leur est recommandé d’anticiper le plus possible la demande de certificat par rapport à la date limite de réception des offres.  </w:t>
      </w:r>
    </w:p>
    <w:p w14:paraId="17FBDCF7" w14:textId="77777777" w:rsidR="00D47E85" w:rsidRPr="00D47E85" w:rsidRDefault="00D47E85" w:rsidP="00D47E85">
      <w:pPr>
        <w:pStyle w:val="RedTxt"/>
        <w:jc w:val="both"/>
        <w:rPr>
          <w:rFonts w:ascii="Arial Narrow" w:hAnsi="Arial Narrow"/>
          <w:color w:val="000000"/>
          <w:sz w:val="20"/>
          <w:szCs w:val="20"/>
        </w:rPr>
      </w:pPr>
      <w:r w:rsidRPr="00D47E85">
        <w:rPr>
          <w:rFonts w:ascii="Arial Narrow" w:hAnsi="Arial Narrow"/>
          <w:color w:val="000000"/>
          <w:sz w:val="20"/>
          <w:szCs w:val="20"/>
        </w:rPr>
        <w:t xml:space="preserve">Les propositions doivent être transmises dans des conditions qui permettent d'authentifier la signature du candidat selon les exigences posées aux articles 1316 à 1316-4 du Code civil. </w:t>
      </w:r>
    </w:p>
    <w:p w14:paraId="3458C12E" w14:textId="77777777" w:rsidR="00D47E85" w:rsidRPr="00D47E85" w:rsidRDefault="00D47E85" w:rsidP="00D47E85">
      <w:pPr>
        <w:pStyle w:val="RedTxt"/>
        <w:jc w:val="both"/>
        <w:rPr>
          <w:rFonts w:ascii="Arial Narrow" w:hAnsi="Arial Narrow"/>
          <w:color w:val="000000"/>
          <w:sz w:val="20"/>
          <w:szCs w:val="20"/>
        </w:rPr>
      </w:pPr>
    </w:p>
    <w:p w14:paraId="4BF7C632" w14:textId="77777777" w:rsidR="00D47E85" w:rsidRPr="00D47E85" w:rsidRDefault="00D47E85" w:rsidP="00D47E85">
      <w:pPr>
        <w:pStyle w:val="RedTxt"/>
        <w:jc w:val="both"/>
        <w:rPr>
          <w:rFonts w:ascii="Arial Narrow" w:hAnsi="Arial Narrow"/>
          <w:color w:val="000000"/>
          <w:sz w:val="20"/>
          <w:szCs w:val="20"/>
        </w:rPr>
      </w:pPr>
      <w:r w:rsidRPr="00D47E85">
        <w:rPr>
          <w:rFonts w:ascii="Arial Narrow" w:hAnsi="Arial Narrow"/>
          <w:color w:val="000000"/>
          <w:sz w:val="20"/>
          <w:szCs w:val="20"/>
        </w:rPr>
        <w:t xml:space="preserve">Présentation des dossiers et format des fichiers :   </w:t>
      </w:r>
    </w:p>
    <w:p w14:paraId="7B7B46C0" w14:textId="77777777" w:rsidR="00D47E85" w:rsidRPr="00D47E85" w:rsidRDefault="00D47E85" w:rsidP="00D47E85">
      <w:pPr>
        <w:pStyle w:val="RedTxt"/>
        <w:jc w:val="both"/>
        <w:rPr>
          <w:rFonts w:ascii="Arial Narrow" w:hAnsi="Arial Narrow"/>
          <w:color w:val="000000"/>
          <w:sz w:val="20"/>
          <w:szCs w:val="20"/>
        </w:rPr>
      </w:pPr>
      <w:r w:rsidRPr="00D47E85">
        <w:rPr>
          <w:rFonts w:ascii="Arial Narrow" w:hAnsi="Arial Narrow"/>
          <w:color w:val="000000"/>
          <w:sz w:val="20"/>
          <w:szCs w:val="20"/>
        </w:rPr>
        <w:t xml:space="preserve">La transmission par voie électronique de l’offre devra respecter les conditions de forme applicables à la transmission d’un support papier. A ce titre, le fichier comprenant les documents de la candidature doit s’intituler « candidature_nom de l’entreprise ». Le fichier comprenant les documents de l’offre doit s’intituler « offre_nom de l’entreprise ». Les formats acceptés par le pouvoir adjudicateur sont les suivants : pdf (recommandé), .doc, .xls, .ppt, .dot, .ods, ainsi que les formats d’image jpg, png et de documents html. </w:t>
      </w:r>
    </w:p>
    <w:p w14:paraId="435624BE" w14:textId="77777777" w:rsidR="00D47E85" w:rsidRPr="00D47E85" w:rsidRDefault="00D47E85" w:rsidP="00D47E85">
      <w:pPr>
        <w:pStyle w:val="RedTxt"/>
        <w:jc w:val="both"/>
        <w:rPr>
          <w:rFonts w:ascii="Arial Narrow" w:hAnsi="Arial Narrow"/>
          <w:color w:val="000000"/>
          <w:sz w:val="20"/>
          <w:szCs w:val="20"/>
        </w:rPr>
      </w:pPr>
      <w:r w:rsidRPr="00D47E85">
        <w:rPr>
          <w:rFonts w:ascii="Arial Narrow" w:hAnsi="Arial Narrow"/>
          <w:color w:val="000000"/>
          <w:sz w:val="20"/>
          <w:szCs w:val="20"/>
        </w:rPr>
        <w:t xml:space="preserve">Le candidat ne doit pas utiliser de code actif dans sa réponse, tels que : formats exécutables, .exe, .com, .scr, etc. ; macros ; activeX, applets, scripts, etc. </w:t>
      </w:r>
    </w:p>
    <w:p w14:paraId="5ACC6390" w14:textId="77777777" w:rsidR="00D47E85" w:rsidRPr="00D47E85" w:rsidRDefault="00D47E85" w:rsidP="00D47E85">
      <w:pPr>
        <w:pStyle w:val="RedTxt"/>
        <w:jc w:val="both"/>
        <w:rPr>
          <w:rFonts w:ascii="Arial Narrow" w:hAnsi="Arial Narrow"/>
          <w:color w:val="000000"/>
          <w:sz w:val="20"/>
          <w:szCs w:val="20"/>
        </w:rPr>
      </w:pPr>
      <w:r w:rsidRPr="00D47E85">
        <w:rPr>
          <w:rFonts w:ascii="Arial Narrow" w:hAnsi="Arial Narrow"/>
          <w:color w:val="000000"/>
          <w:sz w:val="20"/>
          <w:szCs w:val="20"/>
        </w:rPr>
        <w:t xml:space="preserve">Virus : </w:t>
      </w:r>
    </w:p>
    <w:p w14:paraId="6E1483A5" w14:textId="77777777" w:rsidR="00D47E85" w:rsidRPr="00D47E85" w:rsidRDefault="00D47E85" w:rsidP="00D47E85">
      <w:pPr>
        <w:pStyle w:val="RedTxt"/>
        <w:jc w:val="both"/>
        <w:rPr>
          <w:rFonts w:ascii="Arial Narrow" w:hAnsi="Arial Narrow"/>
          <w:color w:val="000000"/>
          <w:sz w:val="20"/>
          <w:szCs w:val="20"/>
        </w:rPr>
      </w:pPr>
      <w:r w:rsidRPr="00D47E85">
        <w:rPr>
          <w:rFonts w:ascii="Arial Narrow" w:hAnsi="Arial Narrow"/>
          <w:color w:val="000000"/>
          <w:sz w:val="20"/>
          <w:szCs w:val="20"/>
        </w:rPr>
        <w:t xml:space="preserve">Les candidats doivent s’assurer que les fichiers transmis ne comportent pas de virus. La réception de tout fichier contenant un virus entraînera l’irrecevabilité de l’offre. Si un virus est détecté, le pli sera considéré comme n’ayant jamais été reçu et les candidats en seront avertis grâce aux renseignements saisis lors de leur identification. Dans ces conditions, il est conseillé aux candidats de soumettre leurs documents à un anti-virus avant envoi. </w:t>
      </w:r>
    </w:p>
    <w:p w14:paraId="240B4635" w14:textId="77777777" w:rsidR="00D47E85" w:rsidRPr="00D47E85" w:rsidRDefault="00D47E85" w:rsidP="00D47E85">
      <w:pPr>
        <w:pStyle w:val="RedTxt"/>
        <w:jc w:val="both"/>
        <w:rPr>
          <w:rFonts w:ascii="Arial Narrow" w:hAnsi="Arial Narrow"/>
          <w:color w:val="000000"/>
          <w:sz w:val="20"/>
          <w:szCs w:val="20"/>
        </w:rPr>
      </w:pPr>
      <w:r w:rsidRPr="00D47E85">
        <w:rPr>
          <w:rFonts w:ascii="Arial Narrow" w:hAnsi="Arial Narrow"/>
          <w:color w:val="000000"/>
          <w:sz w:val="20"/>
          <w:szCs w:val="20"/>
        </w:rPr>
        <w:t xml:space="preserve">Matérialisation : </w:t>
      </w:r>
    </w:p>
    <w:p w14:paraId="5F911D11" w14:textId="77777777" w:rsidR="00D47E85" w:rsidRPr="00D47E85" w:rsidRDefault="00D47E85" w:rsidP="00D47E85">
      <w:pPr>
        <w:pStyle w:val="RedTxt"/>
        <w:jc w:val="both"/>
        <w:rPr>
          <w:rFonts w:ascii="Arial Narrow" w:hAnsi="Arial Narrow"/>
          <w:color w:val="000000"/>
          <w:sz w:val="20"/>
          <w:szCs w:val="20"/>
        </w:rPr>
      </w:pPr>
      <w:r w:rsidRPr="00D47E85">
        <w:rPr>
          <w:rFonts w:ascii="Arial Narrow" w:hAnsi="Arial Narrow"/>
          <w:color w:val="000000"/>
          <w:sz w:val="20"/>
          <w:szCs w:val="20"/>
        </w:rPr>
        <w:t xml:space="preserve">A l’issue de l’ouverture des plis, la candidature et l’offre de l’entreprise déclarée attributaire feront l’objet d’une matérialisation qui aura pour effet de transformer l’offre électronique en offre papier. L’offre ainsi matérialisée donner lieu à la signature manuscrite du marché entre les parties. </w:t>
      </w:r>
    </w:p>
    <w:p w14:paraId="5D150FC2" w14:textId="77777777" w:rsidR="00D47E85" w:rsidRPr="00D47E85" w:rsidRDefault="00D47E85" w:rsidP="00D47E85">
      <w:pPr>
        <w:pStyle w:val="RedTxt"/>
        <w:jc w:val="both"/>
        <w:rPr>
          <w:rFonts w:ascii="Arial Narrow" w:hAnsi="Arial Narrow"/>
          <w:color w:val="000000"/>
          <w:sz w:val="20"/>
          <w:szCs w:val="20"/>
        </w:rPr>
      </w:pPr>
      <w:r w:rsidRPr="00D47E85">
        <w:rPr>
          <w:rFonts w:ascii="Arial Narrow" w:hAnsi="Arial Narrow"/>
          <w:color w:val="000000"/>
          <w:sz w:val="20"/>
          <w:szCs w:val="20"/>
        </w:rPr>
        <w:t>Les modalités de remise du support physique électronique sont les mêmes que pour la remise des plis sur support papier</w:t>
      </w:r>
    </w:p>
    <w:p w14:paraId="0C0A659D" w14:textId="77777777" w:rsidR="00D47E85" w:rsidRPr="00D47E85" w:rsidRDefault="00D47E85" w:rsidP="00D47E85">
      <w:pPr>
        <w:pStyle w:val="RedTxt"/>
        <w:jc w:val="both"/>
        <w:rPr>
          <w:rFonts w:ascii="Arial Narrow" w:hAnsi="Arial Narrow"/>
          <w:color w:val="000000"/>
          <w:sz w:val="20"/>
          <w:szCs w:val="20"/>
        </w:rPr>
      </w:pPr>
    </w:p>
    <w:p w14:paraId="625A68BC" w14:textId="3014E8B9" w:rsidR="00D47E85" w:rsidRPr="00E32D20" w:rsidRDefault="00D47E85" w:rsidP="00E32D20">
      <w:pPr>
        <w:pStyle w:val="RedTxt"/>
        <w:jc w:val="both"/>
        <w:rPr>
          <w:b/>
          <w:color w:val="FF0000"/>
          <w:sz w:val="20"/>
          <w:szCs w:val="20"/>
        </w:rPr>
      </w:pPr>
      <w:r w:rsidRPr="0049453E">
        <w:rPr>
          <w:b/>
          <w:color w:val="FF0000"/>
          <w:sz w:val="20"/>
          <w:szCs w:val="20"/>
          <w:highlight w:val="yellow"/>
        </w:rPr>
        <w:t xml:space="preserve">L’offre dématérialisée devra contenir le détail estimatif </w:t>
      </w:r>
      <w:r>
        <w:rPr>
          <w:b/>
          <w:color w:val="FF0000"/>
          <w:sz w:val="20"/>
          <w:szCs w:val="20"/>
          <w:highlight w:val="yellow"/>
        </w:rPr>
        <w:t xml:space="preserve">(DE) </w:t>
      </w:r>
      <w:r w:rsidRPr="0049453E">
        <w:rPr>
          <w:b/>
          <w:color w:val="FF0000"/>
          <w:sz w:val="20"/>
          <w:szCs w:val="20"/>
          <w:highlight w:val="yellow"/>
        </w:rPr>
        <w:t>et bordereau des prix</w:t>
      </w:r>
      <w:r>
        <w:rPr>
          <w:b/>
          <w:color w:val="FF0000"/>
          <w:sz w:val="20"/>
          <w:szCs w:val="20"/>
          <w:highlight w:val="yellow"/>
        </w:rPr>
        <w:t xml:space="preserve"> (BPU)</w:t>
      </w:r>
      <w:r w:rsidRPr="0049453E">
        <w:rPr>
          <w:b/>
          <w:color w:val="FF0000"/>
          <w:sz w:val="20"/>
          <w:szCs w:val="20"/>
          <w:highlight w:val="yellow"/>
        </w:rPr>
        <w:t xml:space="preserve"> au format</w:t>
      </w:r>
      <w:r w:rsidR="0039415D">
        <w:rPr>
          <w:b/>
          <w:color w:val="FF0000"/>
          <w:sz w:val="20"/>
          <w:szCs w:val="20"/>
          <w:highlight w:val="yellow"/>
        </w:rPr>
        <w:t xml:space="preserve"> </w:t>
      </w:r>
      <w:r w:rsidRPr="0049453E">
        <w:rPr>
          <w:b/>
          <w:color w:val="FF0000"/>
          <w:sz w:val="20"/>
          <w:szCs w:val="20"/>
          <w:highlight w:val="yellow"/>
          <w:u w:val="single"/>
        </w:rPr>
        <w:t>PDF et xls</w:t>
      </w:r>
    </w:p>
    <w:p w14:paraId="30777E4B" w14:textId="77777777" w:rsidR="00F5529D" w:rsidRPr="00CD7B18" w:rsidRDefault="003C2266" w:rsidP="002C2914">
      <w:pPr>
        <w:pStyle w:val="Titre1"/>
        <w:numPr>
          <w:ilvl w:val="0"/>
          <w:numId w:val="0"/>
        </w:numPr>
        <w:pBdr>
          <w:top w:val="single" w:sz="4" w:space="1" w:color="auto"/>
          <w:left w:val="single" w:sz="4" w:space="4" w:color="auto"/>
          <w:bottom w:val="single" w:sz="4" w:space="1" w:color="auto"/>
          <w:right w:val="single" w:sz="4" w:space="4" w:color="auto"/>
        </w:pBdr>
        <w:spacing w:before="360" w:after="240"/>
        <w:ind w:left="142" w:right="23"/>
        <w:rPr>
          <w:rFonts w:ascii="Arial Narrow" w:hAnsi="Arial Narrow" w:cs="Arial"/>
          <w:b/>
          <w:bCs/>
          <w:sz w:val="20"/>
          <w:u w:val="none"/>
        </w:rPr>
      </w:pPr>
      <w:bookmarkStart w:id="30" w:name="_Toc96490790"/>
      <w:r w:rsidRPr="00CD7B18">
        <w:rPr>
          <w:rFonts w:ascii="Arial Narrow" w:hAnsi="Arial Narrow" w:cs="Arial"/>
          <w:b/>
          <w:bCs/>
          <w:sz w:val="20"/>
          <w:u w:val="none"/>
        </w:rPr>
        <w:t>Article 12</w:t>
      </w:r>
      <w:r w:rsidR="00F5529D" w:rsidRPr="00CD7B18">
        <w:rPr>
          <w:rFonts w:ascii="Arial Narrow" w:hAnsi="Arial Narrow" w:cs="Arial"/>
          <w:b/>
          <w:bCs/>
          <w:sz w:val="20"/>
          <w:u w:val="none"/>
        </w:rPr>
        <w:t> : Délai de validité des offres</w:t>
      </w:r>
    </w:p>
    <w:p w14:paraId="7334D1B1" w14:textId="39C75B08" w:rsidR="00F5529D" w:rsidRDefault="00F5529D" w:rsidP="002C2914">
      <w:pPr>
        <w:autoSpaceDE w:val="0"/>
        <w:autoSpaceDN w:val="0"/>
        <w:adjustRightInd w:val="0"/>
        <w:ind w:right="22"/>
        <w:jc w:val="both"/>
        <w:rPr>
          <w:rFonts w:ascii="Arial Narrow" w:hAnsi="Arial Narrow" w:cs="Arial"/>
          <w:b w:val="0"/>
          <w:bCs/>
        </w:rPr>
      </w:pPr>
      <w:r w:rsidRPr="00CD7B18">
        <w:rPr>
          <w:rFonts w:ascii="Arial Narrow" w:hAnsi="Arial Narrow" w:cs="Arial"/>
          <w:b w:val="0"/>
          <w:bCs/>
        </w:rPr>
        <w:t xml:space="preserve">Le délai de validité des offres est de </w:t>
      </w:r>
      <w:r w:rsidR="00D47E85">
        <w:rPr>
          <w:rFonts w:ascii="Arial Narrow" w:hAnsi="Arial Narrow" w:cs="Arial"/>
          <w:b w:val="0"/>
        </w:rPr>
        <w:t>120 jours</w:t>
      </w:r>
      <w:r w:rsidRPr="00CD7B18">
        <w:rPr>
          <w:rFonts w:ascii="Arial Narrow" w:hAnsi="Arial Narrow" w:cs="Arial"/>
          <w:b w:val="0"/>
          <w:bCs/>
        </w:rPr>
        <w:t xml:space="preserve"> à compter de la date limite de remise des offres</w:t>
      </w:r>
      <w:r w:rsidR="003B4DA7" w:rsidRPr="00CD7B18">
        <w:rPr>
          <w:rFonts w:ascii="Arial Narrow" w:hAnsi="Arial Narrow" w:cs="Arial"/>
          <w:b w:val="0"/>
          <w:bCs/>
        </w:rPr>
        <w:t>.</w:t>
      </w:r>
    </w:p>
    <w:p w14:paraId="1328E8E6" w14:textId="77777777" w:rsidR="00E32D20" w:rsidRPr="00CD7B18" w:rsidRDefault="00E32D20" w:rsidP="002C2914">
      <w:pPr>
        <w:autoSpaceDE w:val="0"/>
        <w:autoSpaceDN w:val="0"/>
        <w:adjustRightInd w:val="0"/>
        <w:ind w:right="22"/>
        <w:jc w:val="both"/>
        <w:rPr>
          <w:rFonts w:ascii="Arial Narrow" w:hAnsi="Arial Narrow" w:cs="Arial"/>
          <w:b w:val="0"/>
          <w:bCs/>
        </w:rPr>
      </w:pPr>
    </w:p>
    <w:p w14:paraId="4C5D7A52" w14:textId="77777777" w:rsidR="00656712" w:rsidRPr="00CD7B18" w:rsidRDefault="003C2266" w:rsidP="002C2914">
      <w:pPr>
        <w:pStyle w:val="Titre1"/>
        <w:numPr>
          <w:ilvl w:val="0"/>
          <w:numId w:val="0"/>
        </w:numPr>
        <w:pBdr>
          <w:top w:val="single" w:sz="4" w:space="1" w:color="auto"/>
          <w:left w:val="single" w:sz="4" w:space="4" w:color="auto"/>
          <w:bottom w:val="single" w:sz="4" w:space="1" w:color="auto"/>
          <w:right w:val="single" w:sz="4" w:space="4" w:color="auto"/>
        </w:pBdr>
        <w:spacing w:before="360" w:after="240"/>
        <w:ind w:left="142" w:right="23"/>
        <w:rPr>
          <w:rFonts w:ascii="Arial Narrow" w:hAnsi="Arial Narrow" w:cs="Arial"/>
          <w:b/>
          <w:bCs/>
          <w:sz w:val="20"/>
          <w:u w:val="none"/>
        </w:rPr>
      </w:pPr>
      <w:r w:rsidRPr="00CD7B18">
        <w:rPr>
          <w:rFonts w:ascii="Arial Narrow" w:hAnsi="Arial Narrow" w:cs="Arial"/>
          <w:b/>
          <w:bCs/>
          <w:sz w:val="20"/>
          <w:u w:val="none"/>
        </w:rPr>
        <w:t>Article 13</w:t>
      </w:r>
      <w:r w:rsidR="00656712" w:rsidRPr="00CD7B18">
        <w:rPr>
          <w:rFonts w:ascii="Arial Narrow" w:hAnsi="Arial Narrow" w:cs="Arial"/>
          <w:b/>
          <w:bCs/>
          <w:sz w:val="20"/>
          <w:u w:val="none"/>
        </w:rPr>
        <w:t xml:space="preserve"> : </w:t>
      </w:r>
      <w:r w:rsidR="009A1B02" w:rsidRPr="00CD7B18">
        <w:rPr>
          <w:rFonts w:ascii="Arial Narrow" w:hAnsi="Arial Narrow" w:cs="Arial"/>
          <w:b/>
          <w:bCs/>
          <w:sz w:val="20"/>
          <w:u w:val="none"/>
        </w:rPr>
        <w:t>Critères de sélection</w:t>
      </w:r>
    </w:p>
    <w:p w14:paraId="392A81EB" w14:textId="77777777" w:rsidR="009A1B02" w:rsidRPr="00CD7B18" w:rsidRDefault="003C2266" w:rsidP="002C2914">
      <w:pPr>
        <w:pStyle w:val="Titre1"/>
        <w:numPr>
          <w:ilvl w:val="0"/>
          <w:numId w:val="0"/>
        </w:numPr>
        <w:spacing w:before="0" w:after="0"/>
        <w:ind w:right="23"/>
        <w:jc w:val="both"/>
        <w:rPr>
          <w:rFonts w:ascii="Arial Narrow" w:hAnsi="Arial Narrow" w:cs="Arial"/>
          <w:b/>
          <w:bCs/>
          <w:sz w:val="20"/>
        </w:rPr>
      </w:pPr>
      <w:r w:rsidRPr="00CD7B18">
        <w:rPr>
          <w:rFonts w:ascii="Arial Narrow" w:hAnsi="Arial Narrow" w:cs="Arial"/>
          <w:b/>
          <w:bCs/>
          <w:sz w:val="20"/>
          <w:u w:val="none"/>
        </w:rPr>
        <w:t>13</w:t>
      </w:r>
      <w:r w:rsidR="009A1B02" w:rsidRPr="00CD7B18">
        <w:rPr>
          <w:rFonts w:ascii="Arial Narrow" w:hAnsi="Arial Narrow" w:cs="Arial"/>
          <w:b/>
          <w:bCs/>
          <w:sz w:val="20"/>
          <w:u w:val="none"/>
        </w:rPr>
        <w:t xml:space="preserve">.1 </w:t>
      </w:r>
      <w:r w:rsidR="00834139" w:rsidRPr="00CD7B18">
        <w:rPr>
          <w:rFonts w:ascii="Arial Narrow" w:hAnsi="Arial Narrow" w:cs="Arial"/>
          <w:b/>
          <w:bCs/>
          <w:sz w:val="20"/>
        </w:rPr>
        <w:t>Analyse</w:t>
      </w:r>
      <w:r w:rsidR="009C1964" w:rsidRPr="00CD7B18">
        <w:rPr>
          <w:rFonts w:ascii="Arial Narrow" w:hAnsi="Arial Narrow" w:cs="Arial"/>
          <w:b/>
          <w:bCs/>
          <w:sz w:val="20"/>
        </w:rPr>
        <w:t xml:space="preserve"> </w:t>
      </w:r>
      <w:r w:rsidR="009A1B02" w:rsidRPr="00CD7B18">
        <w:rPr>
          <w:rFonts w:ascii="Arial Narrow" w:hAnsi="Arial Narrow" w:cs="Arial"/>
          <w:b/>
          <w:bCs/>
          <w:sz w:val="20"/>
        </w:rPr>
        <w:t>des candidatures</w:t>
      </w:r>
    </w:p>
    <w:p w14:paraId="2EC6DDF4" w14:textId="77777777" w:rsidR="00382D16" w:rsidRPr="00CD7B18" w:rsidRDefault="00382D16" w:rsidP="002C2914">
      <w:pPr>
        <w:rPr>
          <w:rFonts w:ascii="Arial Narrow" w:hAnsi="Arial Narrow"/>
        </w:rPr>
      </w:pPr>
    </w:p>
    <w:p w14:paraId="1E3D9B5B" w14:textId="77777777" w:rsidR="00834139" w:rsidRPr="00CD7B18" w:rsidRDefault="00834139" w:rsidP="002C2914">
      <w:pPr>
        <w:jc w:val="both"/>
        <w:rPr>
          <w:rFonts w:ascii="Arial Narrow" w:hAnsi="Arial Narrow" w:cs="Arial"/>
          <w:b w:val="0"/>
          <w:bCs/>
        </w:rPr>
      </w:pPr>
      <w:r w:rsidRPr="00CD7B18">
        <w:rPr>
          <w:rFonts w:ascii="Arial Narrow" w:hAnsi="Arial Narrow" w:cs="Arial"/>
          <w:b w:val="0"/>
          <w:bCs/>
        </w:rPr>
        <w:lastRenderedPageBreak/>
        <w:t>Les candidatures seront examinées conformément à l’article 55 du décret n°2016-360 du 25 mars 2016 relatif aux marchés publics.</w:t>
      </w:r>
    </w:p>
    <w:p w14:paraId="3C7DB100" w14:textId="77777777" w:rsidR="00352427" w:rsidRPr="00CD7B18" w:rsidRDefault="00352427" w:rsidP="002C2914">
      <w:pPr>
        <w:jc w:val="both"/>
        <w:rPr>
          <w:rFonts w:ascii="Arial Narrow" w:hAnsi="Arial Narrow" w:cs="Arial"/>
          <w:b w:val="0"/>
          <w:bCs/>
        </w:rPr>
      </w:pPr>
    </w:p>
    <w:p w14:paraId="3CFC16A8" w14:textId="77777777" w:rsidR="00352427" w:rsidRPr="00CD7B18" w:rsidRDefault="00352427" w:rsidP="002C2914">
      <w:pPr>
        <w:jc w:val="both"/>
        <w:rPr>
          <w:rFonts w:ascii="Arial Narrow" w:hAnsi="Arial Narrow" w:cs="Arial"/>
          <w:b w:val="0"/>
          <w:bCs/>
        </w:rPr>
      </w:pPr>
      <w:r w:rsidRPr="00CD7B18">
        <w:rPr>
          <w:rFonts w:ascii="Arial Narrow" w:hAnsi="Arial Narrow" w:cs="Arial"/>
          <w:b w:val="0"/>
          <w:bCs/>
        </w:rPr>
        <w:t>Conformément à l’article 48-I-1° de l’ordonnance n° 2015-899 du 25 juillet 2015, le pouvoir adjudicateur peut exclure de la passation du marché public</w:t>
      </w:r>
      <w:r w:rsidR="00B34460" w:rsidRPr="00CD7B18">
        <w:rPr>
          <w:rFonts w:ascii="Arial Narrow" w:hAnsi="Arial Narrow" w:cs="Arial"/>
          <w:b w:val="0"/>
          <w:bCs/>
        </w:rPr>
        <w:t xml:space="preserve"> </w:t>
      </w:r>
      <w:r w:rsidRPr="00CD7B18">
        <w:rPr>
          <w:rFonts w:ascii="Arial Narrow" w:hAnsi="Arial Narrow" w:cs="Arial"/>
          <w:b w:val="0"/>
          <w:bCs/>
          <w:i/>
        </w:rPr>
        <w:t>« les personnes qui, au cours des trois années précédentes, ont dû verser des dommages et intérêts, ont été sanctionnées par une résiliation ou ont fait l'objet d'une sanction comparable du fait d'un manquement grave ou persistant à leurs obligations contractuelles lors de l'exécution d'un contrat de concession antérieur ou d'un marché public antérieur ».</w:t>
      </w:r>
    </w:p>
    <w:p w14:paraId="2DFDF3B7" w14:textId="77777777" w:rsidR="0080745D" w:rsidRPr="00CD7B18" w:rsidRDefault="0080745D" w:rsidP="002C2914">
      <w:pPr>
        <w:jc w:val="both"/>
        <w:rPr>
          <w:rFonts w:ascii="Arial Narrow" w:hAnsi="Arial Narrow" w:cs="Arial"/>
          <w:b w:val="0"/>
          <w:bCs/>
        </w:rPr>
      </w:pPr>
    </w:p>
    <w:p w14:paraId="027B6E4E" w14:textId="77777777" w:rsidR="009A1B02" w:rsidRPr="00CD7B18" w:rsidRDefault="009A1B02" w:rsidP="002C2914">
      <w:pPr>
        <w:jc w:val="both"/>
        <w:rPr>
          <w:rFonts w:ascii="Arial Narrow" w:hAnsi="Arial Narrow" w:cs="Arial"/>
          <w:bCs/>
          <w:u w:val="single"/>
        </w:rPr>
      </w:pPr>
      <w:r w:rsidRPr="00CD7B18">
        <w:rPr>
          <w:rFonts w:ascii="Arial Narrow" w:hAnsi="Arial Narrow" w:cs="Arial"/>
          <w:bCs/>
        </w:rPr>
        <w:t>1</w:t>
      </w:r>
      <w:r w:rsidR="003C2266" w:rsidRPr="00CD7B18">
        <w:rPr>
          <w:rFonts w:ascii="Arial Narrow" w:hAnsi="Arial Narrow" w:cs="Arial"/>
          <w:bCs/>
        </w:rPr>
        <w:t>3</w:t>
      </w:r>
      <w:r w:rsidRPr="00CD7B18">
        <w:rPr>
          <w:rFonts w:ascii="Arial Narrow" w:hAnsi="Arial Narrow" w:cs="Arial"/>
          <w:bCs/>
        </w:rPr>
        <w:t>.</w:t>
      </w:r>
      <w:r w:rsidR="00B93B42" w:rsidRPr="00CD7B18">
        <w:rPr>
          <w:rFonts w:ascii="Arial Narrow" w:hAnsi="Arial Narrow" w:cs="Arial"/>
          <w:bCs/>
        </w:rPr>
        <w:t>2</w:t>
      </w:r>
      <w:r w:rsidR="000269C9" w:rsidRPr="00CD7B18">
        <w:rPr>
          <w:rFonts w:ascii="Arial Narrow" w:hAnsi="Arial Narrow" w:cs="Arial"/>
          <w:bCs/>
        </w:rPr>
        <w:t xml:space="preserve"> </w:t>
      </w:r>
      <w:r w:rsidR="009C1964" w:rsidRPr="00CD7B18">
        <w:rPr>
          <w:rFonts w:ascii="Arial Narrow" w:hAnsi="Arial Narrow" w:cs="Arial"/>
          <w:bCs/>
          <w:u w:val="single"/>
        </w:rPr>
        <w:t xml:space="preserve">Sélection </w:t>
      </w:r>
      <w:r w:rsidRPr="00CD7B18">
        <w:rPr>
          <w:rFonts w:ascii="Arial Narrow" w:hAnsi="Arial Narrow" w:cs="Arial"/>
          <w:bCs/>
          <w:u w:val="single"/>
        </w:rPr>
        <w:t xml:space="preserve"> des offres</w:t>
      </w:r>
    </w:p>
    <w:p w14:paraId="4A8F3C17" w14:textId="77777777" w:rsidR="007B5068" w:rsidRPr="007B5068" w:rsidRDefault="007B5068" w:rsidP="007B5068">
      <w:pPr>
        <w:overflowPunct w:val="0"/>
        <w:autoSpaceDE w:val="0"/>
        <w:autoSpaceDN w:val="0"/>
        <w:adjustRightInd w:val="0"/>
        <w:ind w:right="567"/>
        <w:contextualSpacing/>
        <w:jc w:val="both"/>
        <w:textAlignment w:val="baseline"/>
        <w:rPr>
          <w:rFonts w:ascii="Arial Narrow" w:hAnsi="Arial Narrow" w:cs="Arial"/>
          <w:b w:val="0"/>
          <w:bCs/>
        </w:rPr>
      </w:pPr>
      <w:r w:rsidRPr="007B5068">
        <w:rPr>
          <w:rFonts w:ascii="Arial Narrow" w:hAnsi="Arial Narrow" w:cs="Arial"/>
          <w:b w:val="0"/>
          <w:bCs/>
        </w:rPr>
        <w:t>Le pouvoir adjudicateur examinera l'offre de base des candidats pour établir un classement.</w:t>
      </w:r>
    </w:p>
    <w:p w14:paraId="48D45DC8" w14:textId="77777777" w:rsidR="007B5068" w:rsidRPr="005F66B4" w:rsidRDefault="007B5068" w:rsidP="007B5068">
      <w:pPr>
        <w:spacing w:after="240"/>
        <w:jc w:val="both"/>
        <w:rPr>
          <w:rFonts w:ascii="Arial Narrow" w:hAnsi="Arial Narrow" w:cs="Arial"/>
          <w:b w:val="0"/>
          <w:bCs/>
        </w:rPr>
      </w:pPr>
      <w:r w:rsidRPr="005F66B4">
        <w:rPr>
          <w:rFonts w:ascii="Arial Narrow" w:hAnsi="Arial Narrow" w:cs="Arial"/>
          <w:b w:val="0"/>
          <w:bCs/>
        </w:rPr>
        <w:t>En cas de discordance constatée dans une offre, les prix indiqués dans le bordereau des prix prévaudront sur toute autre indication de l’offre. Les erreurs de multiplication, d’addition ou de report qui seraient relevées dans le détail estimatif seront rectifiées et pour le jugement des offres c’est ce montant ainsi rectifié qui sera pris en considération.</w:t>
      </w:r>
    </w:p>
    <w:p w14:paraId="161EAA1C" w14:textId="77777777" w:rsidR="007B5068" w:rsidRDefault="007B5068" w:rsidP="007B5068">
      <w:pPr>
        <w:spacing w:after="240"/>
        <w:jc w:val="both"/>
        <w:rPr>
          <w:rFonts w:ascii="Arial Narrow" w:hAnsi="Arial Narrow" w:cs="Arial"/>
          <w:b w:val="0"/>
          <w:bCs/>
        </w:rPr>
      </w:pPr>
      <w:r w:rsidRPr="005F66B4">
        <w:rPr>
          <w:rFonts w:ascii="Arial Narrow" w:hAnsi="Arial Narrow" w:cs="Arial"/>
          <w:b w:val="0"/>
          <w:bCs/>
        </w:rPr>
        <w:t>Toutefois, si le candidat concerné est sur le point d’être retenu, il sera avisé des erreurs commises et sera invité à rectifier son offre en conséquence ; en cas de refus, son offre sera éliminée</w:t>
      </w:r>
      <w:r w:rsidRPr="00141A8D">
        <w:rPr>
          <w:rFonts w:ascii="Arial Narrow" w:hAnsi="Arial Narrow" w:cs="Arial"/>
          <w:b w:val="0"/>
          <w:bCs/>
        </w:rPr>
        <w:t>.</w:t>
      </w:r>
    </w:p>
    <w:p w14:paraId="54434A00" w14:textId="77777777" w:rsidR="009A1B02" w:rsidRPr="00CD7B18" w:rsidRDefault="009A1B02" w:rsidP="002C2914">
      <w:pPr>
        <w:jc w:val="both"/>
        <w:rPr>
          <w:rFonts w:ascii="Arial Narrow" w:hAnsi="Arial Narrow" w:cs="Arial"/>
          <w:b w:val="0"/>
          <w:bCs/>
        </w:rPr>
      </w:pPr>
    </w:p>
    <w:p w14:paraId="347ACD87" w14:textId="77777777" w:rsidR="00C135F3" w:rsidRPr="00C135F3" w:rsidRDefault="00997DD3" w:rsidP="00C135F3">
      <w:pPr>
        <w:widowControl w:val="0"/>
        <w:tabs>
          <w:tab w:val="left" w:pos="284"/>
        </w:tabs>
        <w:spacing w:after="240"/>
        <w:jc w:val="both"/>
        <w:outlineLvl w:val="1"/>
        <w:rPr>
          <w:rFonts w:ascii="Arial Narrow" w:hAnsi="Arial Narrow" w:cs="Arial"/>
          <w:b w:val="0"/>
          <w:bCs/>
        </w:rPr>
      </w:pPr>
      <w:bookmarkStart w:id="31" w:name="_Toc204160735"/>
      <w:bookmarkEnd w:id="30"/>
      <w:r>
        <w:rPr>
          <w:rFonts w:ascii="Arial Narrow" w:hAnsi="Arial Narrow" w:cs="Arial"/>
          <w:b w:val="0"/>
          <w:bCs/>
        </w:rPr>
        <w:t>Pour attribuer le marché au candidat</w:t>
      </w:r>
      <w:r w:rsidR="00C135F3" w:rsidRPr="00C135F3">
        <w:rPr>
          <w:rFonts w:ascii="Arial Narrow" w:hAnsi="Arial Narrow" w:cs="Arial"/>
          <w:b w:val="0"/>
          <w:bCs/>
        </w:rPr>
        <w:t xml:space="preserve"> dont l’offre sera économiquement la plus avantageuse, les offres sont appréciées en fonction des critères pondérés énoncés ci-dessous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7"/>
        <w:gridCol w:w="1489"/>
      </w:tblGrid>
      <w:tr w:rsidR="00C135F3" w:rsidRPr="00C135F3" w14:paraId="7945E38E" w14:textId="77777777" w:rsidTr="00E0681E">
        <w:trPr>
          <w:trHeight w:val="570"/>
          <w:jc w:val="center"/>
        </w:trPr>
        <w:tc>
          <w:tcPr>
            <w:tcW w:w="6327" w:type="dxa"/>
            <w:shd w:val="clear" w:color="auto" w:fill="CCFFCC"/>
            <w:vAlign w:val="center"/>
          </w:tcPr>
          <w:p w14:paraId="662B7142" w14:textId="77777777" w:rsidR="00C135F3" w:rsidRPr="00C135F3" w:rsidRDefault="00C135F3" w:rsidP="00C135F3">
            <w:pPr>
              <w:widowControl w:val="0"/>
              <w:tabs>
                <w:tab w:val="left" w:pos="284"/>
              </w:tabs>
              <w:spacing w:before="120" w:after="120"/>
              <w:jc w:val="center"/>
              <w:outlineLvl w:val="1"/>
              <w:rPr>
                <w:rFonts w:ascii="Arial Narrow" w:hAnsi="Arial Narrow" w:cs="Arial"/>
                <w:bCs/>
              </w:rPr>
            </w:pPr>
            <w:r w:rsidRPr="00C135F3">
              <w:rPr>
                <w:rFonts w:ascii="Arial Narrow" w:hAnsi="Arial Narrow" w:cs="Arial"/>
                <w:bCs/>
              </w:rPr>
              <w:t>Critères</w:t>
            </w:r>
          </w:p>
        </w:tc>
        <w:tc>
          <w:tcPr>
            <w:tcW w:w="1489" w:type="dxa"/>
            <w:shd w:val="clear" w:color="auto" w:fill="CCFFCC"/>
            <w:vAlign w:val="center"/>
          </w:tcPr>
          <w:p w14:paraId="2BA4DA2D" w14:textId="77777777" w:rsidR="00C135F3" w:rsidRPr="00C135F3" w:rsidRDefault="00C135F3" w:rsidP="00C135F3">
            <w:pPr>
              <w:widowControl w:val="0"/>
              <w:tabs>
                <w:tab w:val="left" w:pos="284"/>
              </w:tabs>
              <w:spacing w:before="120" w:after="120"/>
              <w:jc w:val="center"/>
              <w:outlineLvl w:val="1"/>
              <w:rPr>
                <w:rFonts w:ascii="Arial Narrow" w:hAnsi="Arial Narrow" w:cs="Arial"/>
                <w:bCs/>
              </w:rPr>
            </w:pPr>
            <w:r w:rsidRPr="00C135F3">
              <w:rPr>
                <w:rFonts w:ascii="Arial Narrow" w:hAnsi="Arial Narrow" w:cs="Arial"/>
                <w:bCs/>
              </w:rPr>
              <w:t>Pondération</w:t>
            </w:r>
          </w:p>
          <w:p w14:paraId="6E52CB15" w14:textId="77777777" w:rsidR="00C135F3" w:rsidRPr="00C135F3" w:rsidRDefault="00C135F3" w:rsidP="00C135F3">
            <w:pPr>
              <w:widowControl w:val="0"/>
              <w:tabs>
                <w:tab w:val="left" w:pos="284"/>
              </w:tabs>
              <w:spacing w:before="120" w:after="120"/>
              <w:jc w:val="center"/>
              <w:outlineLvl w:val="1"/>
              <w:rPr>
                <w:rFonts w:ascii="Arial Narrow" w:hAnsi="Arial Narrow" w:cs="Arial"/>
                <w:bCs/>
              </w:rPr>
            </w:pPr>
            <w:r w:rsidRPr="00C135F3">
              <w:rPr>
                <w:rFonts w:ascii="Arial Narrow" w:hAnsi="Arial Narrow" w:cs="Arial"/>
                <w:bCs/>
              </w:rPr>
              <w:t>en points</w:t>
            </w:r>
          </w:p>
        </w:tc>
      </w:tr>
      <w:tr w:rsidR="00C135F3" w:rsidRPr="00C135F3" w14:paraId="0B5E7BF8" w14:textId="77777777" w:rsidTr="00E0681E">
        <w:trPr>
          <w:trHeight w:val="422"/>
          <w:jc w:val="center"/>
        </w:trPr>
        <w:tc>
          <w:tcPr>
            <w:tcW w:w="6327" w:type="dxa"/>
            <w:vAlign w:val="center"/>
          </w:tcPr>
          <w:p w14:paraId="0937B367" w14:textId="77777777" w:rsidR="00C135F3" w:rsidRPr="00C135F3" w:rsidRDefault="00C135F3" w:rsidP="00C135F3">
            <w:pPr>
              <w:widowControl w:val="0"/>
              <w:tabs>
                <w:tab w:val="left" w:pos="284"/>
              </w:tabs>
              <w:spacing w:before="120" w:after="120"/>
              <w:jc w:val="center"/>
              <w:outlineLvl w:val="1"/>
              <w:rPr>
                <w:rFonts w:ascii="Arial Narrow" w:hAnsi="Arial Narrow" w:cs="Arial"/>
                <w:b w:val="0"/>
                <w:bCs/>
              </w:rPr>
            </w:pPr>
            <w:r w:rsidRPr="00C135F3">
              <w:rPr>
                <w:rFonts w:ascii="Arial Narrow" w:hAnsi="Arial Narrow" w:cs="Arial"/>
                <w:b w:val="0"/>
                <w:bCs/>
              </w:rPr>
              <w:t>Proposition financière</w:t>
            </w:r>
          </w:p>
        </w:tc>
        <w:tc>
          <w:tcPr>
            <w:tcW w:w="1489" w:type="dxa"/>
            <w:vAlign w:val="center"/>
          </w:tcPr>
          <w:p w14:paraId="38EA30CA" w14:textId="5E9D2E92" w:rsidR="00C135F3" w:rsidRPr="00C135F3" w:rsidRDefault="007B5068" w:rsidP="00C135F3">
            <w:pPr>
              <w:widowControl w:val="0"/>
              <w:tabs>
                <w:tab w:val="left" w:pos="284"/>
              </w:tabs>
              <w:spacing w:before="120" w:after="120"/>
              <w:jc w:val="center"/>
              <w:outlineLvl w:val="1"/>
              <w:rPr>
                <w:rFonts w:ascii="Arial Narrow" w:hAnsi="Arial Narrow" w:cs="Arial"/>
                <w:b w:val="0"/>
                <w:bCs/>
              </w:rPr>
            </w:pPr>
            <w:r>
              <w:rPr>
                <w:rFonts w:ascii="Arial Narrow" w:hAnsi="Arial Narrow" w:cs="Arial"/>
                <w:b w:val="0"/>
                <w:bCs/>
              </w:rPr>
              <w:t>4</w:t>
            </w:r>
            <w:r w:rsidR="00C135F3" w:rsidRPr="00C135F3">
              <w:rPr>
                <w:rFonts w:ascii="Arial Narrow" w:hAnsi="Arial Narrow" w:cs="Arial"/>
                <w:b w:val="0"/>
                <w:bCs/>
              </w:rPr>
              <w:t>0</w:t>
            </w:r>
          </w:p>
        </w:tc>
      </w:tr>
      <w:tr w:rsidR="00C135F3" w:rsidRPr="00C135F3" w14:paraId="57490B9A" w14:textId="77777777" w:rsidTr="00E0681E">
        <w:trPr>
          <w:trHeight w:val="588"/>
          <w:jc w:val="center"/>
        </w:trPr>
        <w:tc>
          <w:tcPr>
            <w:tcW w:w="6327" w:type="dxa"/>
            <w:vAlign w:val="center"/>
          </w:tcPr>
          <w:p w14:paraId="42C6909E" w14:textId="77777777" w:rsidR="00C135F3" w:rsidRPr="00C135F3" w:rsidRDefault="00C135F3" w:rsidP="00C135F3">
            <w:pPr>
              <w:widowControl w:val="0"/>
              <w:tabs>
                <w:tab w:val="left" w:pos="284"/>
              </w:tabs>
              <w:spacing w:before="120" w:after="120"/>
              <w:jc w:val="center"/>
              <w:outlineLvl w:val="1"/>
              <w:rPr>
                <w:rFonts w:ascii="Arial Narrow" w:hAnsi="Arial Narrow" w:cs="Arial"/>
                <w:b w:val="0"/>
                <w:bCs/>
              </w:rPr>
            </w:pPr>
            <w:r w:rsidRPr="00C135F3">
              <w:rPr>
                <w:rFonts w:ascii="Arial Narrow" w:hAnsi="Arial Narrow" w:cs="Arial"/>
                <w:b w:val="0"/>
                <w:bCs/>
              </w:rPr>
              <w:t>Valeur technique</w:t>
            </w:r>
          </w:p>
        </w:tc>
        <w:tc>
          <w:tcPr>
            <w:tcW w:w="1489" w:type="dxa"/>
            <w:vAlign w:val="center"/>
          </w:tcPr>
          <w:p w14:paraId="56A6C7BA" w14:textId="470BDF49" w:rsidR="00C135F3" w:rsidRPr="00C135F3" w:rsidRDefault="007B5068" w:rsidP="00C135F3">
            <w:pPr>
              <w:widowControl w:val="0"/>
              <w:tabs>
                <w:tab w:val="left" w:pos="284"/>
              </w:tabs>
              <w:spacing w:before="120" w:after="120"/>
              <w:jc w:val="center"/>
              <w:outlineLvl w:val="1"/>
              <w:rPr>
                <w:rFonts w:ascii="Arial Narrow" w:hAnsi="Arial Narrow" w:cs="Arial"/>
                <w:b w:val="0"/>
                <w:bCs/>
              </w:rPr>
            </w:pPr>
            <w:r>
              <w:rPr>
                <w:rFonts w:ascii="Arial Narrow" w:hAnsi="Arial Narrow" w:cs="Arial"/>
                <w:b w:val="0"/>
                <w:bCs/>
              </w:rPr>
              <w:t>4</w:t>
            </w:r>
            <w:r w:rsidR="00C135F3" w:rsidRPr="00C135F3">
              <w:rPr>
                <w:rFonts w:ascii="Arial Narrow" w:hAnsi="Arial Narrow" w:cs="Arial"/>
                <w:b w:val="0"/>
                <w:bCs/>
              </w:rPr>
              <w:t>0</w:t>
            </w:r>
          </w:p>
        </w:tc>
      </w:tr>
      <w:tr w:rsidR="00C135F3" w:rsidRPr="00C135F3" w14:paraId="61356D1D" w14:textId="77777777" w:rsidTr="00E0681E">
        <w:trPr>
          <w:trHeight w:val="588"/>
          <w:jc w:val="center"/>
        </w:trPr>
        <w:tc>
          <w:tcPr>
            <w:tcW w:w="6327" w:type="dxa"/>
            <w:vAlign w:val="center"/>
          </w:tcPr>
          <w:p w14:paraId="284EF567" w14:textId="77777777" w:rsidR="00C135F3" w:rsidRPr="00C135F3" w:rsidRDefault="00C135F3" w:rsidP="00C135F3">
            <w:pPr>
              <w:widowControl w:val="0"/>
              <w:tabs>
                <w:tab w:val="left" w:pos="284"/>
              </w:tabs>
              <w:spacing w:before="120" w:after="120"/>
              <w:jc w:val="center"/>
              <w:outlineLvl w:val="1"/>
              <w:rPr>
                <w:rFonts w:ascii="Arial Narrow" w:hAnsi="Arial Narrow" w:cs="Arial"/>
                <w:b w:val="0"/>
                <w:bCs/>
              </w:rPr>
            </w:pPr>
            <w:r w:rsidRPr="00C135F3">
              <w:rPr>
                <w:rFonts w:ascii="Arial Narrow" w:hAnsi="Arial Narrow" w:cs="Arial"/>
                <w:b w:val="0"/>
                <w:bCs/>
              </w:rPr>
              <w:t>Délai et planning</w:t>
            </w:r>
          </w:p>
        </w:tc>
        <w:tc>
          <w:tcPr>
            <w:tcW w:w="1489" w:type="dxa"/>
            <w:vAlign w:val="center"/>
          </w:tcPr>
          <w:p w14:paraId="78293DD1" w14:textId="77777777" w:rsidR="00C135F3" w:rsidRPr="00C135F3" w:rsidRDefault="00C135F3" w:rsidP="00C135F3">
            <w:pPr>
              <w:widowControl w:val="0"/>
              <w:tabs>
                <w:tab w:val="left" w:pos="284"/>
              </w:tabs>
              <w:spacing w:before="120" w:after="120"/>
              <w:jc w:val="center"/>
              <w:outlineLvl w:val="1"/>
              <w:rPr>
                <w:rFonts w:ascii="Arial Narrow" w:hAnsi="Arial Narrow" w:cs="Arial"/>
                <w:b w:val="0"/>
                <w:bCs/>
              </w:rPr>
            </w:pPr>
            <w:r w:rsidRPr="00C135F3">
              <w:rPr>
                <w:rFonts w:ascii="Arial Narrow" w:hAnsi="Arial Narrow" w:cs="Arial"/>
                <w:b w:val="0"/>
                <w:bCs/>
              </w:rPr>
              <w:t>20</w:t>
            </w:r>
          </w:p>
        </w:tc>
      </w:tr>
    </w:tbl>
    <w:p w14:paraId="59A7EAD8" w14:textId="77777777" w:rsidR="00C135F3" w:rsidRPr="00C135F3" w:rsidRDefault="00C135F3" w:rsidP="00C135F3">
      <w:pPr>
        <w:jc w:val="both"/>
        <w:rPr>
          <w:rFonts w:ascii="Arial Narrow" w:hAnsi="Arial Narrow" w:cs="Arial"/>
          <w:bCs/>
          <w:u w:val="single"/>
        </w:rPr>
      </w:pPr>
    </w:p>
    <w:p w14:paraId="19E93D3C" w14:textId="77777777" w:rsidR="00C135F3" w:rsidRPr="00C135F3" w:rsidRDefault="00C135F3" w:rsidP="00C135F3">
      <w:pPr>
        <w:spacing w:after="240"/>
        <w:jc w:val="both"/>
        <w:rPr>
          <w:rFonts w:ascii="Arial Narrow" w:hAnsi="Arial Narrow" w:cs="Arial"/>
          <w:bCs/>
          <w:u w:val="single"/>
        </w:rPr>
      </w:pPr>
      <w:r w:rsidRPr="00C135F3">
        <w:rPr>
          <w:rFonts w:ascii="Arial Narrow" w:hAnsi="Arial Narrow" w:cs="Arial"/>
          <w:bCs/>
          <w:u w:val="single"/>
        </w:rPr>
        <w:t>Précision sur les critères :</w:t>
      </w:r>
    </w:p>
    <w:p w14:paraId="744665E6" w14:textId="23C56756" w:rsidR="00141A8D" w:rsidRPr="00141A8D" w:rsidRDefault="00C135F3" w:rsidP="00141A8D">
      <w:pPr>
        <w:spacing w:after="240"/>
        <w:jc w:val="both"/>
        <w:rPr>
          <w:rFonts w:ascii="Arial Narrow" w:hAnsi="Arial Narrow" w:cs="Arial"/>
          <w:b w:val="0"/>
          <w:bCs/>
        </w:rPr>
      </w:pPr>
      <w:r w:rsidRPr="007B5068">
        <w:rPr>
          <w:rFonts w:ascii="Arial Narrow" w:hAnsi="Arial Narrow" w:cs="Arial"/>
          <w:bCs/>
          <w:sz w:val="24"/>
          <w:szCs w:val="24"/>
          <w:highlight w:val="lightGray"/>
          <w:u w:val="single"/>
        </w:rPr>
        <w:t>Sur le critère « proposition financière »</w:t>
      </w:r>
      <w:r w:rsidR="007B5068" w:rsidRPr="007B5068">
        <w:rPr>
          <w:rFonts w:ascii="Arial Narrow" w:hAnsi="Arial Narrow" w:cs="Arial"/>
          <w:b w:val="0"/>
          <w:bCs/>
        </w:rPr>
        <w:t xml:space="preserve"> </w:t>
      </w:r>
      <w:r w:rsidRPr="00C135F3">
        <w:rPr>
          <w:rFonts w:ascii="Arial Narrow" w:hAnsi="Arial Narrow" w:cs="Arial"/>
          <w:b w:val="0"/>
          <w:bCs/>
        </w:rPr>
        <w:t xml:space="preserve">sur un total de </w:t>
      </w:r>
      <w:r w:rsidR="007B5068">
        <w:rPr>
          <w:rFonts w:ascii="Arial Narrow" w:hAnsi="Arial Narrow" w:cs="Arial"/>
          <w:b w:val="0"/>
          <w:bCs/>
        </w:rPr>
        <w:t>4</w:t>
      </w:r>
      <w:r w:rsidRPr="00C135F3">
        <w:rPr>
          <w:rFonts w:ascii="Arial Narrow" w:hAnsi="Arial Narrow" w:cs="Arial"/>
          <w:b w:val="0"/>
          <w:bCs/>
        </w:rPr>
        <w:t>0 points apprécié au regard du montant total HT ind</w:t>
      </w:r>
      <w:r w:rsidR="00141A8D">
        <w:rPr>
          <w:rFonts w:ascii="Arial Narrow" w:hAnsi="Arial Narrow" w:cs="Arial"/>
          <w:b w:val="0"/>
          <w:bCs/>
        </w:rPr>
        <w:t>iqué dans le détail estimatif </w:t>
      </w:r>
    </w:p>
    <w:p w14:paraId="21E97AD4" w14:textId="70C353D7" w:rsidR="00FB7225" w:rsidRPr="00141A8D" w:rsidRDefault="00FB7225" w:rsidP="00FB7225">
      <w:pPr>
        <w:pStyle w:val="Pardeliste"/>
        <w:numPr>
          <w:ilvl w:val="0"/>
          <w:numId w:val="37"/>
        </w:numPr>
        <w:overflowPunct w:val="0"/>
        <w:autoSpaceDE w:val="0"/>
        <w:autoSpaceDN w:val="0"/>
        <w:adjustRightInd w:val="0"/>
        <w:ind w:right="567"/>
        <w:contextualSpacing/>
        <w:jc w:val="both"/>
        <w:textAlignment w:val="baseline"/>
        <w:rPr>
          <w:rFonts w:ascii="Arial Narrow" w:hAnsi="Arial Narrow" w:cs="Arial"/>
          <w:b w:val="0"/>
          <w:bCs/>
        </w:rPr>
      </w:pPr>
      <w:r w:rsidRPr="00141A8D">
        <w:rPr>
          <w:rFonts w:ascii="Arial Narrow" w:hAnsi="Arial Narrow" w:cs="Arial"/>
          <w:b w:val="0"/>
          <w:bCs/>
        </w:rPr>
        <w:t>A partir des offres reçues sur la base de la tranche ferme, la moyenne des offres reçues sera réalisée. Les offres s’écartant de plus de 40% en plus ou en moins de cette valeur seront écartées. A partir des offres restant la moyenne sera recalculée procurant la valeur xref qui servira pour le classement des offres.</w:t>
      </w:r>
    </w:p>
    <w:p w14:paraId="3987CFE5" w14:textId="3CFDCE5F" w:rsidR="00FB7225" w:rsidRDefault="002B5164" w:rsidP="00FB7225">
      <w:pPr>
        <w:pStyle w:val="Pardeliste"/>
        <w:ind w:left="947"/>
        <w:rPr>
          <w:rFonts w:asciiTheme="minorHAnsi" w:hAnsiTheme="minorHAnsi"/>
          <w:color w:val="000000"/>
          <w:sz w:val="22"/>
          <w:szCs w:val="22"/>
        </w:rPr>
      </w:pPr>
      <w:r>
        <w:rPr>
          <w:rFonts w:asciiTheme="minorHAnsi" w:hAnsiTheme="minorHAnsi"/>
          <w:color w:val="000000"/>
          <w:sz w:val="22"/>
          <w:szCs w:val="22"/>
        </w:rPr>
        <w:t>Offre la moins disante servant de référence =Pref</w:t>
      </w:r>
    </w:p>
    <w:p w14:paraId="6FE2DD36" w14:textId="5D8DCD07" w:rsidR="002B5164" w:rsidRDefault="002B5164" w:rsidP="00FB7225">
      <w:pPr>
        <w:pStyle w:val="Pardeliste"/>
        <w:ind w:left="947"/>
        <w:rPr>
          <w:rFonts w:asciiTheme="minorHAnsi" w:hAnsiTheme="minorHAnsi"/>
          <w:color w:val="000000"/>
          <w:sz w:val="22"/>
          <w:szCs w:val="22"/>
        </w:rPr>
      </w:pPr>
      <w:r>
        <w:rPr>
          <w:rFonts w:asciiTheme="minorHAnsi" w:hAnsiTheme="minorHAnsi"/>
          <w:color w:val="000000"/>
          <w:sz w:val="22"/>
          <w:szCs w:val="22"/>
        </w:rPr>
        <w:t>Offre du candidat =Pc</w:t>
      </w:r>
    </w:p>
    <w:p w14:paraId="23FF641B" w14:textId="2C99E38D" w:rsidR="002B5164" w:rsidRPr="003D2BD1" w:rsidRDefault="002B5164" w:rsidP="00FB7225">
      <w:pPr>
        <w:pStyle w:val="Pardeliste"/>
        <w:ind w:left="947"/>
        <w:rPr>
          <w:rFonts w:asciiTheme="minorHAnsi" w:hAnsiTheme="minorHAnsi"/>
          <w:color w:val="000000"/>
          <w:sz w:val="22"/>
          <w:szCs w:val="22"/>
        </w:rPr>
      </w:pPr>
      <w:r>
        <w:rPr>
          <w:rFonts w:asciiTheme="minorHAnsi" w:hAnsiTheme="minorHAnsi"/>
          <w:color w:val="000000"/>
          <w:sz w:val="22"/>
          <w:szCs w:val="22"/>
        </w:rPr>
        <w:t>Note Prix=Pref/Pc X4</w:t>
      </w:r>
    </w:p>
    <w:p w14:paraId="2A3F6680" w14:textId="77777777" w:rsidR="00FB7225" w:rsidRPr="003D2BD1" w:rsidRDefault="00FB7225" w:rsidP="00FB7225">
      <w:pPr>
        <w:rPr>
          <w:rFonts w:asciiTheme="minorHAnsi" w:hAnsiTheme="minorHAnsi"/>
          <w:color w:val="000000"/>
          <w:sz w:val="22"/>
          <w:szCs w:val="22"/>
        </w:rPr>
      </w:pPr>
    </w:p>
    <w:p w14:paraId="5D4BFBF6" w14:textId="51AD38E7" w:rsidR="00FB7225" w:rsidRDefault="007B5068" w:rsidP="00880918">
      <w:pPr>
        <w:overflowPunct w:val="0"/>
        <w:autoSpaceDE w:val="0"/>
        <w:autoSpaceDN w:val="0"/>
        <w:adjustRightInd w:val="0"/>
        <w:ind w:left="587" w:right="567"/>
        <w:contextualSpacing/>
        <w:jc w:val="both"/>
        <w:textAlignment w:val="baseline"/>
        <w:rPr>
          <w:rFonts w:ascii="Arial Narrow" w:hAnsi="Arial Narrow" w:cs="Arial"/>
          <w:bCs/>
          <w:sz w:val="24"/>
          <w:szCs w:val="24"/>
          <w:highlight w:val="lightGray"/>
          <w:u w:val="single"/>
        </w:rPr>
      </w:pPr>
      <w:r>
        <w:rPr>
          <w:rFonts w:ascii="Arial Narrow" w:hAnsi="Arial Narrow" w:cs="Arial"/>
          <w:bCs/>
          <w:sz w:val="24"/>
          <w:szCs w:val="24"/>
          <w:highlight w:val="lightGray"/>
          <w:u w:val="single"/>
        </w:rPr>
        <w:t xml:space="preserve">Délai de </w:t>
      </w:r>
      <w:r w:rsidR="00FB7225" w:rsidRPr="007B5068">
        <w:rPr>
          <w:rFonts w:ascii="Arial Narrow" w:hAnsi="Arial Narrow" w:cs="Arial"/>
          <w:bCs/>
          <w:sz w:val="24"/>
          <w:szCs w:val="24"/>
          <w:highlight w:val="lightGray"/>
          <w:u w:val="single"/>
        </w:rPr>
        <w:t>réalisation</w:t>
      </w:r>
      <w:r w:rsidRPr="007B5068">
        <w:rPr>
          <w:rFonts w:ascii="Arial Narrow" w:hAnsi="Arial Narrow" w:cs="Arial"/>
          <w:bCs/>
          <w:sz w:val="24"/>
          <w:szCs w:val="24"/>
          <w:highlight w:val="lightGray"/>
          <w:u w:val="single"/>
        </w:rPr>
        <w:t xml:space="preserve"> et cohérence</w:t>
      </w:r>
      <w:r>
        <w:rPr>
          <w:rFonts w:ascii="Arial Narrow" w:hAnsi="Arial Narrow" w:cs="Arial"/>
          <w:bCs/>
          <w:sz w:val="24"/>
          <w:szCs w:val="24"/>
          <w:highlight w:val="lightGray"/>
          <w:u w:val="single"/>
        </w:rPr>
        <w:t xml:space="preserve"> étant analysé (20%) </w:t>
      </w:r>
      <w:r w:rsidR="00FB7225" w:rsidRPr="007B5068">
        <w:rPr>
          <w:rFonts w:ascii="Arial Narrow" w:hAnsi="Arial Narrow" w:cs="Arial"/>
          <w:bCs/>
          <w:sz w:val="24"/>
          <w:szCs w:val="24"/>
          <w:highlight w:val="lightGray"/>
          <w:u w:val="single"/>
        </w:rPr>
        <w:t>:</w:t>
      </w:r>
    </w:p>
    <w:p w14:paraId="7D6CDF6A" w14:textId="77777777" w:rsidR="00AD116B" w:rsidRPr="007B5068" w:rsidRDefault="00AD116B" w:rsidP="00880918">
      <w:pPr>
        <w:overflowPunct w:val="0"/>
        <w:autoSpaceDE w:val="0"/>
        <w:autoSpaceDN w:val="0"/>
        <w:adjustRightInd w:val="0"/>
        <w:ind w:left="587" w:right="567"/>
        <w:contextualSpacing/>
        <w:jc w:val="both"/>
        <w:textAlignment w:val="baseline"/>
        <w:rPr>
          <w:rFonts w:ascii="Arial Narrow" w:hAnsi="Arial Narrow" w:cs="Arial"/>
          <w:bCs/>
          <w:sz w:val="24"/>
          <w:szCs w:val="24"/>
          <w:highlight w:val="lightGray"/>
          <w:u w:val="single"/>
        </w:rPr>
      </w:pPr>
    </w:p>
    <w:p w14:paraId="470E06CD" w14:textId="4AE3992A" w:rsidR="00FB7225" w:rsidRDefault="007B5068" w:rsidP="00AD116B">
      <w:pPr>
        <w:pStyle w:val="Textepremirepage"/>
        <w:numPr>
          <w:ilvl w:val="0"/>
          <w:numId w:val="42"/>
        </w:numPr>
        <w:jc w:val="left"/>
        <w:rPr>
          <w:b/>
          <w:color w:val="000000"/>
        </w:rPr>
      </w:pPr>
      <w:r w:rsidRPr="007B5068">
        <w:rPr>
          <w:b/>
          <w:color w:val="000000"/>
        </w:rPr>
        <w:t>Délai</w:t>
      </w:r>
      <w:r w:rsidR="00AD116B">
        <w:rPr>
          <w:b/>
          <w:color w:val="000000"/>
        </w:rPr>
        <w:t xml:space="preserve"> et planning : 20 %</w:t>
      </w:r>
    </w:p>
    <w:p w14:paraId="45F6AF17" w14:textId="66124061" w:rsidR="00AD116B" w:rsidRDefault="00AD116B" w:rsidP="00AD116B">
      <w:pPr>
        <w:pStyle w:val="Textepremirepage"/>
        <w:ind w:left="587"/>
        <w:jc w:val="left"/>
        <w:rPr>
          <w:b/>
          <w:color w:val="000000"/>
        </w:rPr>
      </w:pPr>
    </w:p>
    <w:p w14:paraId="653CB00A" w14:textId="2D9E01DB" w:rsidR="00AD116B" w:rsidRDefault="00AD116B" w:rsidP="00AD116B">
      <w:pPr>
        <w:pStyle w:val="Textepremirepage"/>
        <w:numPr>
          <w:ilvl w:val="0"/>
          <w:numId w:val="37"/>
        </w:numPr>
        <w:jc w:val="left"/>
        <w:rPr>
          <w:b/>
          <w:color w:val="000000"/>
        </w:rPr>
      </w:pPr>
      <w:r>
        <w:rPr>
          <w:b/>
          <w:color w:val="000000"/>
        </w:rPr>
        <w:t>Précision et cohérence du planning notée de 0 à 10 pondérée à 10%=P</w:t>
      </w:r>
    </w:p>
    <w:p w14:paraId="21B9E9D4" w14:textId="766F84A1" w:rsidR="00AD116B" w:rsidRDefault="00AD116B" w:rsidP="00AD116B">
      <w:pPr>
        <w:pStyle w:val="Textepremirepage"/>
        <w:numPr>
          <w:ilvl w:val="0"/>
          <w:numId w:val="37"/>
        </w:numPr>
        <w:jc w:val="left"/>
        <w:rPr>
          <w:b/>
          <w:color w:val="000000"/>
        </w:rPr>
      </w:pPr>
      <w:r>
        <w:rPr>
          <w:b/>
          <w:color w:val="000000"/>
        </w:rPr>
        <w:t>Délai : 10%</w:t>
      </w:r>
    </w:p>
    <w:p w14:paraId="2F401D02" w14:textId="7D7A12A5" w:rsidR="00AD116B" w:rsidRDefault="00AD116B" w:rsidP="00AD116B">
      <w:pPr>
        <w:pStyle w:val="Textepremirepage"/>
        <w:jc w:val="left"/>
        <w:rPr>
          <w:b/>
          <w:color w:val="000000"/>
        </w:rPr>
      </w:pPr>
    </w:p>
    <w:p w14:paraId="4F2A4DBC" w14:textId="01FC31CA" w:rsidR="00AD116B" w:rsidRDefault="00AD116B" w:rsidP="00AD116B">
      <w:pPr>
        <w:pStyle w:val="Textepremirepage"/>
        <w:ind w:left="1416"/>
        <w:jc w:val="left"/>
        <w:rPr>
          <w:b/>
          <w:color w:val="000000"/>
        </w:rPr>
      </w:pPr>
      <w:r>
        <w:rPr>
          <w:b/>
          <w:color w:val="000000"/>
        </w:rPr>
        <w:t>*Délai le plus court=Dref</w:t>
      </w:r>
    </w:p>
    <w:p w14:paraId="430EB812" w14:textId="2259F1F8" w:rsidR="00AD116B" w:rsidRDefault="00AD116B" w:rsidP="00AD116B">
      <w:pPr>
        <w:pStyle w:val="Textepremirepage"/>
        <w:ind w:left="1416"/>
        <w:jc w:val="left"/>
        <w:rPr>
          <w:b/>
          <w:color w:val="000000"/>
        </w:rPr>
      </w:pPr>
      <w:r>
        <w:rPr>
          <w:b/>
          <w:color w:val="000000"/>
        </w:rPr>
        <w:t>*Délai du candidat=Dc</w:t>
      </w:r>
    </w:p>
    <w:p w14:paraId="6FA4720F" w14:textId="3FB71C5F" w:rsidR="00AD116B" w:rsidRDefault="00AD116B" w:rsidP="00AD116B">
      <w:pPr>
        <w:pStyle w:val="Textepremirepage"/>
        <w:ind w:left="1416"/>
        <w:jc w:val="left"/>
        <w:rPr>
          <w:b/>
          <w:color w:val="000000"/>
        </w:rPr>
      </w:pPr>
      <w:r>
        <w:rPr>
          <w:b/>
          <w:color w:val="000000"/>
        </w:rPr>
        <w:t>*Note D=Dref./DcX1</w:t>
      </w:r>
    </w:p>
    <w:p w14:paraId="6EC82C9E" w14:textId="71E2402E" w:rsidR="00AD116B" w:rsidRDefault="00AD116B" w:rsidP="00AD116B">
      <w:pPr>
        <w:pStyle w:val="Textepremirepage"/>
        <w:ind w:left="1416"/>
        <w:jc w:val="left"/>
        <w:rPr>
          <w:b/>
          <w:color w:val="000000"/>
        </w:rPr>
      </w:pPr>
    </w:p>
    <w:p w14:paraId="0FC50B71" w14:textId="14370882" w:rsidR="00AD116B" w:rsidRPr="007B5068" w:rsidRDefault="00AD116B" w:rsidP="00AD116B">
      <w:pPr>
        <w:pStyle w:val="Textepremirepage"/>
        <w:ind w:left="1416"/>
        <w:jc w:val="left"/>
        <w:rPr>
          <w:b/>
          <w:color w:val="000000"/>
        </w:rPr>
      </w:pPr>
      <w:r>
        <w:rPr>
          <w:b/>
          <w:color w:val="000000"/>
        </w:rPr>
        <w:t>Note globale=P+D</w:t>
      </w:r>
    </w:p>
    <w:p w14:paraId="28FC027F" w14:textId="77777777" w:rsidR="007B5068" w:rsidRDefault="007B5068" w:rsidP="00FB7225">
      <w:pPr>
        <w:overflowPunct w:val="0"/>
        <w:autoSpaceDE w:val="0"/>
        <w:autoSpaceDN w:val="0"/>
        <w:adjustRightInd w:val="0"/>
        <w:ind w:left="587" w:right="567"/>
        <w:contextualSpacing/>
        <w:jc w:val="both"/>
        <w:textAlignment w:val="baseline"/>
        <w:rPr>
          <w:rFonts w:ascii="Cambria Math" w:hAnsi="Cambria Math" w:cs="Arial"/>
          <w:bCs/>
        </w:rPr>
      </w:pPr>
    </w:p>
    <w:p w14:paraId="66F886C5" w14:textId="1271ECF7" w:rsidR="007B5068" w:rsidRPr="007B5068" w:rsidRDefault="007B5068" w:rsidP="00AD116B">
      <w:pPr>
        <w:pStyle w:val="Textepremirepage"/>
        <w:jc w:val="left"/>
        <w:rPr>
          <w:rFonts w:ascii="Arial Narrow" w:hAnsi="Arial Narrow" w:cs="Arial"/>
          <w:b/>
          <w:bCs/>
        </w:rPr>
      </w:pPr>
    </w:p>
    <w:p w14:paraId="67571C17" w14:textId="77777777" w:rsidR="007B5068" w:rsidRPr="007B5068" w:rsidRDefault="007B5068" w:rsidP="00FB7225">
      <w:pPr>
        <w:overflowPunct w:val="0"/>
        <w:autoSpaceDE w:val="0"/>
        <w:autoSpaceDN w:val="0"/>
        <w:adjustRightInd w:val="0"/>
        <w:ind w:left="587" w:right="567"/>
        <w:contextualSpacing/>
        <w:jc w:val="both"/>
        <w:textAlignment w:val="baseline"/>
        <w:rPr>
          <w:rFonts w:ascii="Arial Narrow" w:hAnsi="Arial Narrow" w:cs="Arial"/>
          <w:b w:val="0"/>
          <w:bCs/>
        </w:rPr>
      </w:pPr>
    </w:p>
    <w:p w14:paraId="4E24B0B8" w14:textId="77777777" w:rsidR="00FB7225" w:rsidRPr="00FB7225" w:rsidRDefault="00FB7225" w:rsidP="007B5068">
      <w:pPr>
        <w:overflowPunct w:val="0"/>
        <w:autoSpaceDE w:val="0"/>
        <w:autoSpaceDN w:val="0"/>
        <w:adjustRightInd w:val="0"/>
        <w:ind w:right="567"/>
        <w:contextualSpacing/>
        <w:jc w:val="both"/>
        <w:textAlignment w:val="baseline"/>
        <w:rPr>
          <w:rFonts w:ascii="Cambria Math" w:hAnsi="Cambria Math" w:cs="Arial"/>
          <w:bCs/>
        </w:rPr>
      </w:pPr>
    </w:p>
    <w:p w14:paraId="7CEEC3AA" w14:textId="77777777" w:rsidR="00FB7225" w:rsidRPr="007B5068" w:rsidRDefault="00FB7225" w:rsidP="007B5068">
      <w:pPr>
        <w:tabs>
          <w:tab w:val="left" w:pos="9905"/>
        </w:tabs>
        <w:overflowPunct w:val="0"/>
        <w:autoSpaceDE w:val="0"/>
        <w:autoSpaceDN w:val="0"/>
        <w:adjustRightInd w:val="0"/>
        <w:ind w:right="-18"/>
        <w:contextualSpacing/>
        <w:jc w:val="both"/>
        <w:textAlignment w:val="baseline"/>
        <w:rPr>
          <w:rFonts w:ascii="Arial Narrow" w:hAnsi="Arial Narrow" w:cs="Arial"/>
          <w:bCs/>
          <w:sz w:val="24"/>
          <w:szCs w:val="24"/>
          <w:highlight w:val="lightGray"/>
          <w:u w:val="single"/>
        </w:rPr>
      </w:pPr>
      <w:r w:rsidRPr="007B5068">
        <w:rPr>
          <w:rFonts w:ascii="Arial Narrow" w:hAnsi="Arial Narrow" w:cs="Arial"/>
          <w:bCs/>
          <w:sz w:val="24"/>
          <w:szCs w:val="24"/>
          <w:highlight w:val="lightGray"/>
          <w:u w:val="single"/>
        </w:rPr>
        <w:lastRenderedPageBreak/>
        <w:t>Classement  de  la  valeur  technique,  les  critères  suivants  étant  analysés  et notés   de 0 à 3 (40%):</w:t>
      </w:r>
    </w:p>
    <w:bookmarkStart w:id="32" w:name="_MON_1544466265"/>
    <w:bookmarkEnd w:id="32"/>
    <w:p w14:paraId="6ED54139" w14:textId="77777777" w:rsidR="00FB7225" w:rsidRPr="003D2BD1" w:rsidRDefault="007B5068" w:rsidP="00FB7225">
      <w:pPr>
        <w:pStyle w:val="tableau"/>
        <w:rPr>
          <w:rFonts w:asciiTheme="minorHAnsi" w:hAnsiTheme="minorHAnsi"/>
          <w:color w:val="000000"/>
          <w:szCs w:val="22"/>
        </w:rPr>
      </w:pPr>
      <w:r w:rsidRPr="003D2BD1">
        <w:rPr>
          <w:rFonts w:asciiTheme="minorHAnsi" w:hAnsiTheme="minorHAnsi"/>
          <w:color w:val="000000"/>
          <w:szCs w:val="22"/>
        </w:rPr>
        <w:object w:dxaOrig="7540" w:dyaOrig="2540" w14:anchorId="70AECC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7pt;height:130pt" o:ole="" o:bordertopcolor="this" o:borderleftcolor="this" o:borderbottomcolor="this" o:borderrightcolor="this">
            <v:imagedata r:id="rId11" o:title=""/>
            <w10:bordertop type="single" width="12"/>
            <w10:borderleft type="single" width="12"/>
            <w10:borderbottom type="single" width="12"/>
            <w10:borderright type="single" width="12"/>
          </v:shape>
          <o:OLEObject Type="Embed" ProgID="Excel.Sheet.12" ShapeID="_x0000_i1025" DrawAspect="Content" ObjectID="_1565807668" r:id="rId12"/>
        </w:object>
      </w:r>
    </w:p>
    <w:p w14:paraId="06341A47" w14:textId="77777777" w:rsidR="00FB7225" w:rsidRPr="003D2BD1" w:rsidRDefault="00FB7225" w:rsidP="00FB7225">
      <w:pPr>
        <w:pStyle w:val="Textepremirepage"/>
        <w:rPr>
          <w:i/>
          <w:iCs/>
          <w:color w:val="000000"/>
        </w:rPr>
      </w:pPr>
      <w:r w:rsidRPr="003D2BD1">
        <w:rPr>
          <w:i/>
          <w:iCs/>
          <w:color w:val="000000"/>
        </w:rPr>
        <w:t>0= insuffisant; 1=satisfaisant ; 2= bien; 3 = Très bien</w:t>
      </w:r>
    </w:p>
    <w:p w14:paraId="17E0BEEE" w14:textId="77777777" w:rsidR="00FB7225" w:rsidRPr="003D2BD1" w:rsidRDefault="00FB7225" w:rsidP="00FB7225">
      <w:pPr>
        <w:pStyle w:val="Textepremirepage"/>
        <w:rPr>
          <w:i/>
          <w:iCs/>
          <w:color w:val="000000"/>
        </w:rPr>
      </w:pPr>
    </w:p>
    <w:p w14:paraId="24097F96" w14:textId="3D25ED17" w:rsidR="00FB7225" w:rsidRPr="00FB7225" w:rsidRDefault="00FB7225" w:rsidP="00FB7225">
      <w:pPr>
        <w:widowControl w:val="0"/>
        <w:tabs>
          <w:tab w:val="left" w:pos="284"/>
        </w:tabs>
        <w:jc w:val="both"/>
        <w:outlineLvl w:val="1"/>
        <w:rPr>
          <w:rFonts w:ascii="Arial Narrow" w:hAnsi="Arial Narrow" w:cs="Arial"/>
          <w:bCs/>
        </w:rPr>
      </w:pPr>
      <w:r w:rsidRPr="00FB7225">
        <w:rPr>
          <w:rFonts w:ascii="Arial Narrow" w:hAnsi="Arial Narrow" w:cs="Arial"/>
          <w:bCs/>
        </w:rPr>
        <w:t>La note calculée sera établie en faisant le rapport du nombre de points obtenus divisés par 2</w:t>
      </w:r>
      <w:r w:rsidR="007B5068">
        <w:rPr>
          <w:rFonts w:ascii="Arial Narrow" w:hAnsi="Arial Narrow" w:cs="Arial"/>
          <w:bCs/>
        </w:rPr>
        <w:t>1</w:t>
      </w:r>
      <w:r w:rsidRPr="00FB7225">
        <w:rPr>
          <w:rFonts w:ascii="Arial Narrow" w:hAnsi="Arial Narrow" w:cs="Arial"/>
          <w:bCs/>
        </w:rPr>
        <w:t xml:space="preserve"> (Nombre maximum de points possibles), le tout multiplié par 10 puis affecté du coefficient de 0,4.</w:t>
      </w:r>
    </w:p>
    <w:p w14:paraId="432FF57C" w14:textId="77777777" w:rsidR="00FB7225" w:rsidRPr="00FB7225" w:rsidRDefault="00FB7225" w:rsidP="00FB7225">
      <w:pPr>
        <w:widowControl w:val="0"/>
        <w:tabs>
          <w:tab w:val="left" w:pos="284"/>
        </w:tabs>
        <w:jc w:val="both"/>
        <w:outlineLvl w:val="1"/>
        <w:rPr>
          <w:rFonts w:ascii="Arial Narrow" w:hAnsi="Arial Narrow" w:cs="Arial"/>
          <w:bCs/>
        </w:rPr>
      </w:pPr>
    </w:p>
    <w:bookmarkEnd w:id="31"/>
    <w:p w14:paraId="1831F700" w14:textId="77777777" w:rsidR="009211D8" w:rsidRPr="00CD7B18" w:rsidRDefault="009211D8" w:rsidP="002C2914">
      <w:pPr>
        <w:widowControl w:val="0"/>
        <w:tabs>
          <w:tab w:val="left" w:pos="284"/>
        </w:tabs>
        <w:jc w:val="both"/>
        <w:outlineLvl w:val="1"/>
        <w:rPr>
          <w:rFonts w:ascii="Arial Narrow" w:hAnsi="Arial Narrow" w:cs="Arial"/>
          <w:b w:val="0"/>
          <w:bCs/>
        </w:rPr>
      </w:pPr>
      <w:r w:rsidRPr="00CD7B18">
        <w:rPr>
          <w:rFonts w:ascii="Arial Narrow" w:hAnsi="Arial Narrow" w:cs="Arial"/>
          <w:b w:val="0"/>
          <w:bCs/>
        </w:rPr>
        <w:t>NOTE DEFINITIVE :</w:t>
      </w:r>
    </w:p>
    <w:p w14:paraId="4FDD8AF3" w14:textId="77777777" w:rsidR="009211D8" w:rsidRPr="00CD7B18" w:rsidRDefault="009211D8" w:rsidP="002C2914">
      <w:pPr>
        <w:widowControl w:val="0"/>
        <w:tabs>
          <w:tab w:val="left" w:pos="284"/>
        </w:tabs>
        <w:jc w:val="both"/>
        <w:outlineLvl w:val="1"/>
        <w:rPr>
          <w:rFonts w:ascii="Arial Narrow" w:hAnsi="Arial Narrow" w:cs="Arial"/>
          <w:b w:val="0"/>
          <w:bCs/>
        </w:rPr>
      </w:pPr>
    </w:p>
    <w:p w14:paraId="01285EDA" w14:textId="77777777" w:rsidR="00CF390F" w:rsidRPr="00CD7B18" w:rsidRDefault="009211D8" w:rsidP="002C2914">
      <w:pPr>
        <w:widowControl w:val="0"/>
        <w:tabs>
          <w:tab w:val="left" w:pos="284"/>
        </w:tabs>
        <w:jc w:val="both"/>
        <w:outlineLvl w:val="1"/>
        <w:rPr>
          <w:rFonts w:ascii="Arial Narrow" w:hAnsi="Arial Narrow" w:cs="Arial"/>
          <w:b w:val="0"/>
          <w:bCs/>
        </w:rPr>
      </w:pPr>
      <w:r w:rsidRPr="00CD7B18">
        <w:rPr>
          <w:rFonts w:ascii="Arial Narrow" w:hAnsi="Arial Narrow" w:cs="Arial"/>
          <w:b w:val="0"/>
          <w:bCs/>
        </w:rPr>
        <w:t xml:space="preserve">La note finale de chaque candidat sera constituée de la somme des notes obtenues pour chacun des critères. </w:t>
      </w:r>
    </w:p>
    <w:p w14:paraId="04CB8B1E" w14:textId="77777777" w:rsidR="005C1A2E" w:rsidRPr="00CD7B18" w:rsidRDefault="005C1A2E" w:rsidP="002C2914">
      <w:pPr>
        <w:widowControl w:val="0"/>
        <w:tabs>
          <w:tab w:val="left" w:pos="284"/>
        </w:tabs>
        <w:jc w:val="both"/>
        <w:outlineLvl w:val="1"/>
        <w:rPr>
          <w:rFonts w:ascii="Arial Narrow" w:hAnsi="Arial Narrow" w:cs="Arial"/>
          <w:b w:val="0"/>
          <w:bCs/>
        </w:rPr>
      </w:pPr>
    </w:p>
    <w:p w14:paraId="0FA4C10A" w14:textId="77777777" w:rsidR="00DF6D8B" w:rsidRPr="00CD7B18" w:rsidRDefault="009211D8" w:rsidP="002C2914">
      <w:pPr>
        <w:widowControl w:val="0"/>
        <w:tabs>
          <w:tab w:val="left" w:pos="284"/>
        </w:tabs>
        <w:jc w:val="both"/>
        <w:outlineLvl w:val="1"/>
        <w:rPr>
          <w:rFonts w:ascii="Arial Narrow" w:hAnsi="Arial Narrow" w:cs="Arial"/>
          <w:b w:val="0"/>
          <w:bCs/>
        </w:rPr>
      </w:pPr>
      <w:r w:rsidRPr="00CD7B18">
        <w:rPr>
          <w:rFonts w:ascii="Arial Narrow" w:hAnsi="Arial Narrow" w:cs="Arial"/>
          <w:b w:val="0"/>
          <w:bCs/>
        </w:rPr>
        <w:t xml:space="preserve">Le total sur 100 points ainsi obtenu constitue la note définitive </w:t>
      </w:r>
      <w:r w:rsidR="00CF390F" w:rsidRPr="00CD7B18">
        <w:rPr>
          <w:rFonts w:ascii="Arial Narrow" w:hAnsi="Arial Narrow" w:cs="Arial"/>
          <w:b w:val="0"/>
          <w:bCs/>
        </w:rPr>
        <w:t>du candidat</w:t>
      </w:r>
      <w:r w:rsidRPr="00CD7B18">
        <w:rPr>
          <w:rFonts w:ascii="Arial Narrow" w:hAnsi="Arial Narrow" w:cs="Arial"/>
          <w:b w:val="0"/>
          <w:bCs/>
        </w:rPr>
        <w:t>.</w:t>
      </w:r>
    </w:p>
    <w:p w14:paraId="3E8E5204" w14:textId="77777777" w:rsidR="005C1A2E" w:rsidRPr="00CD7B18" w:rsidRDefault="005C1A2E" w:rsidP="002C2914">
      <w:pPr>
        <w:widowControl w:val="0"/>
        <w:tabs>
          <w:tab w:val="left" w:pos="284"/>
        </w:tabs>
        <w:jc w:val="both"/>
        <w:outlineLvl w:val="1"/>
        <w:rPr>
          <w:rFonts w:ascii="Arial Narrow" w:hAnsi="Arial Narrow" w:cs="Arial"/>
          <w:b w:val="0"/>
          <w:bCs/>
        </w:rPr>
      </w:pPr>
    </w:p>
    <w:p w14:paraId="74ED328E" w14:textId="77777777" w:rsidR="00DF6D8B" w:rsidRPr="00CD7B18" w:rsidRDefault="00DF6D8B" w:rsidP="002C2914">
      <w:pPr>
        <w:widowControl w:val="0"/>
        <w:tabs>
          <w:tab w:val="left" w:pos="284"/>
        </w:tabs>
        <w:jc w:val="both"/>
        <w:outlineLvl w:val="1"/>
        <w:rPr>
          <w:rFonts w:ascii="Arial Narrow" w:hAnsi="Arial Narrow" w:cs="Arial"/>
          <w:b w:val="0"/>
          <w:bCs/>
        </w:rPr>
      </w:pPr>
      <w:r w:rsidRPr="00CD7B18">
        <w:rPr>
          <w:rFonts w:ascii="Arial Narrow" w:hAnsi="Arial Narrow" w:cs="Arial"/>
          <w:b w:val="0"/>
          <w:bCs/>
        </w:rPr>
        <w:t xml:space="preserve">Les offres seront classées par ordre décroissant de la note définitive. </w:t>
      </w:r>
    </w:p>
    <w:p w14:paraId="4AB97276" w14:textId="77777777" w:rsidR="005555C3" w:rsidRPr="00CD7B18" w:rsidRDefault="005555C3" w:rsidP="002C2914">
      <w:pPr>
        <w:widowControl w:val="0"/>
        <w:tabs>
          <w:tab w:val="left" w:pos="284"/>
        </w:tabs>
        <w:jc w:val="both"/>
        <w:outlineLvl w:val="1"/>
        <w:rPr>
          <w:rFonts w:ascii="Arial Narrow" w:hAnsi="Arial Narrow" w:cs="Arial"/>
          <w:b w:val="0"/>
          <w:bCs/>
        </w:rPr>
      </w:pPr>
    </w:p>
    <w:p w14:paraId="476902E4" w14:textId="77777777" w:rsidR="001E26F2" w:rsidRPr="00CD7B18" w:rsidRDefault="001E26F2" w:rsidP="002C2914">
      <w:pPr>
        <w:widowControl w:val="0"/>
        <w:tabs>
          <w:tab w:val="left" w:pos="284"/>
        </w:tabs>
        <w:jc w:val="both"/>
        <w:outlineLvl w:val="1"/>
        <w:rPr>
          <w:rFonts w:ascii="Arial Narrow" w:hAnsi="Arial Narrow" w:cs="Arial"/>
          <w:b w:val="0"/>
          <w:bCs/>
        </w:rPr>
      </w:pPr>
      <w:r w:rsidRPr="00CD7B18">
        <w:rPr>
          <w:rFonts w:ascii="Arial Narrow" w:hAnsi="Arial Narrow" w:cs="Arial"/>
          <w:b w:val="0"/>
          <w:bCs/>
        </w:rPr>
        <w:t>L’offre ayant obtenue la meilleure note sera retenue, sous réserve de respecter les conditions d’attribution fixées à l’article 14 du présent document.</w:t>
      </w:r>
    </w:p>
    <w:p w14:paraId="22A0BF7E" w14:textId="77777777" w:rsidR="00A361A1" w:rsidRPr="00CD7B18" w:rsidRDefault="00A361A1" w:rsidP="002C2914">
      <w:pPr>
        <w:jc w:val="both"/>
        <w:rPr>
          <w:rFonts w:ascii="Arial Narrow" w:hAnsi="Arial Narrow" w:cs="Arial"/>
          <w:b w:val="0"/>
          <w:bCs/>
        </w:rPr>
      </w:pPr>
    </w:p>
    <w:p w14:paraId="0BDF1660" w14:textId="77777777" w:rsidR="004173D6" w:rsidRPr="00CD7B18" w:rsidRDefault="009211D8" w:rsidP="002C2914">
      <w:pPr>
        <w:jc w:val="both"/>
        <w:rPr>
          <w:rFonts w:ascii="Arial Narrow" w:hAnsi="Arial Narrow"/>
        </w:rPr>
      </w:pPr>
      <w:r w:rsidRPr="00CD7B18">
        <w:rPr>
          <w:rFonts w:ascii="Arial Narrow" w:hAnsi="Arial Narrow" w:cs="Arial"/>
          <w:b w:val="0"/>
          <w:bCs/>
        </w:rPr>
        <w:t>Le pouvoir adjudicateur peut à tout moment ne pas donner suite à la procédure pour des motifs d’intérêt général.</w:t>
      </w:r>
      <w:r w:rsidR="007F68F7" w:rsidRPr="00CD7B18">
        <w:rPr>
          <w:rFonts w:ascii="Arial Narrow" w:hAnsi="Arial Narrow"/>
        </w:rPr>
        <w:t xml:space="preserve"> </w:t>
      </w:r>
    </w:p>
    <w:p w14:paraId="086A0CF0" w14:textId="77777777" w:rsidR="00CC429D" w:rsidRPr="00CD7B18" w:rsidRDefault="00CC429D" w:rsidP="002C2914">
      <w:pPr>
        <w:jc w:val="both"/>
        <w:rPr>
          <w:rFonts w:ascii="Arial Narrow" w:hAnsi="Arial Narrow"/>
        </w:rPr>
      </w:pPr>
    </w:p>
    <w:p w14:paraId="677EFF2B" w14:textId="77777777" w:rsidR="001647EF" w:rsidRPr="00CD7B18" w:rsidRDefault="001647EF" w:rsidP="002C2914">
      <w:pPr>
        <w:pBdr>
          <w:top w:val="single" w:sz="4" w:space="0" w:color="auto"/>
          <w:left w:val="single" w:sz="4" w:space="4" w:color="auto"/>
          <w:bottom w:val="single" w:sz="4" w:space="1" w:color="auto"/>
          <w:right w:val="single" w:sz="4" w:space="4" w:color="auto"/>
        </w:pBdr>
        <w:spacing w:after="240"/>
        <w:rPr>
          <w:rFonts w:ascii="Arial Narrow" w:hAnsi="Arial Narrow" w:cs="Arial"/>
        </w:rPr>
      </w:pPr>
      <w:r w:rsidRPr="00CD7B18">
        <w:rPr>
          <w:rFonts w:ascii="Arial Narrow" w:hAnsi="Arial Narrow" w:cs="Arial"/>
        </w:rPr>
        <w:t xml:space="preserve">ARTICLE 14 – ATTRIBUTION </w:t>
      </w:r>
      <w:r w:rsidR="00375054" w:rsidRPr="00CD7B18">
        <w:rPr>
          <w:rFonts w:ascii="Arial Narrow" w:hAnsi="Arial Narrow" w:cs="Arial"/>
        </w:rPr>
        <w:t>D</w:t>
      </w:r>
      <w:r w:rsidR="00227C8F" w:rsidRPr="00CD7B18">
        <w:rPr>
          <w:rFonts w:ascii="Arial Narrow" w:hAnsi="Arial Narrow" w:cs="Arial"/>
        </w:rPr>
        <w:t>U MARCHE</w:t>
      </w:r>
    </w:p>
    <w:p w14:paraId="0E10065E" w14:textId="77777777" w:rsidR="001647EF" w:rsidRPr="00CD7B18" w:rsidRDefault="001647EF" w:rsidP="002C2914">
      <w:pPr>
        <w:spacing w:after="240"/>
        <w:jc w:val="both"/>
        <w:rPr>
          <w:rFonts w:ascii="Arial Narrow" w:hAnsi="Arial Narrow" w:cs="Arial"/>
          <w:b w:val="0"/>
          <w:bCs/>
        </w:rPr>
      </w:pPr>
      <w:r w:rsidRPr="00CD7B18">
        <w:rPr>
          <w:rFonts w:ascii="Arial Narrow" w:hAnsi="Arial Narrow" w:cs="Arial"/>
          <w:b w:val="0"/>
          <w:bCs/>
        </w:rPr>
        <w:t>L’offre la mieux classée sera retenue à titre provisoire en attendant que le ou les candidats produisent les documents suivants :</w:t>
      </w:r>
    </w:p>
    <w:p w14:paraId="17D0ED49" w14:textId="77777777" w:rsidR="0037174D" w:rsidRPr="00CD7B18" w:rsidRDefault="001647EF" w:rsidP="00E0681E">
      <w:pPr>
        <w:numPr>
          <w:ilvl w:val="0"/>
          <w:numId w:val="15"/>
        </w:numPr>
        <w:spacing w:after="240"/>
        <w:jc w:val="both"/>
        <w:rPr>
          <w:rFonts w:ascii="Arial Narrow" w:hAnsi="Arial Narrow" w:cs="Arial"/>
          <w:b w:val="0"/>
          <w:bCs/>
        </w:rPr>
      </w:pPr>
      <w:r w:rsidRPr="00CD7B18">
        <w:rPr>
          <w:rFonts w:ascii="Arial Narrow" w:hAnsi="Arial Narrow" w:cs="Arial"/>
          <w:bCs/>
        </w:rPr>
        <w:t>Le ou les documents relatifs au pouvoir de la personne habilitée pour engager la société</w:t>
      </w:r>
      <w:r w:rsidRPr="00CD7B18">
        <w:rPr>
          <w:rFonts w:ascii="Arial Narrow" w:hAnsi="Arial Narrow" w:cs="Arial"/>
          <w:b w:val="0"/>
          <w:bCs/>
        </w:rPr>
        <w:t xml:space="preserve"> (pouvoirs du délégataire et du délégant le cas échéant)</w:t>
      </w:r>
      <w:r w:rsidR="001E26F2" w:rsidRPr="00CD7B18">
        <w:rPr>
          <w:rFonts w:ascii="Arial Narrow" w:hAnsi="Arial Narrow" w:cs="Arial"/>
          <w:b w:val="0"/>
          <w:bCs/>
        </w:rPr>
        <w:t xml:space="preserve">. </w:t>
      </w:r>
      <w:r w:rsidR="0037174D" w:rsidRPr="00CD7B18">
        <w:rPr>
          <w:rFonts w:ascii="Arial Narrow" w:hAnsi="Arial Narrow" w:cs="Arial"/>
          <w:b w:val="0"/>
          <w:bCs/>
        </w:rPr>
        <w:t>Une même personne ne peut représenter plus d’un cand</w:t>
      </w:r>
      <w:r w:rsidR="001E26F2" w:rsidRPr="00CD7B18">
        <w:rPr>
          <w:rFonts w:ascii="Arial Narrow" w:hAnsi="Arial Narrow" w:cs="Arial"/>
          <w:b w:val="0"/>
          <w:bCs/>
        </w:rPr>
        <w:t>idat pour un même marché public ;</w:t>
      </w:r>
    </w:p>
    <w:p w14:paraId="452BD8A5" w14:textId="77777777" w:rsidR="00F87BA0" w:rsidRPr="00CD7B18" w:rsidRDefault="00F87BA0" w:rsidP="00E0681E">
      <w:pPr>
        <w:numPr>
          <w:ilvl w:val="0"/>
          <w:numId w:val="15"/>
        </w:numPr>
        <w:spacing w:after="240"/>
        <w:jc w:val="both"/>
        <w:rPr>
          <w:rFonts w:ascii="Arial Narrow" w:hAnsi="Arial Narrow" w:cs="Arial"/>
          <w:b w:val="0"/>
          <w:bCs/>
        </w:rPr>
      </w:pPr>
      <w:r w:rsidRPr="00CD7B18">
        <w:rPr>
          <w:rFonts w:ascii="Arial Narrow" w:hAnsi="Arial Narrow" w:cs="Arial"/>
          <w:bCs/>
        </w:rPr>
        <w:t>En cas de groupement, l’habilitation du mandataire par ses cotraitants</w:t>
      </w:r>
      <w:r w:rsidRPr="00CD7B18">
        <w:rPr>
          <w:rFonts w:ascii="Arial Narrow" w:hAnsi="Arial Narrow" w:cs="Arial"/>
          <w:b w:val="0"/>
          <w:bCs/>
        </w:rPr>
        <w:t xml:space="preserve"> ;</w:t>
      </w:r>
    </w:p>
    <w:p w14:paraId="3E230496" w14:textId="77777777" w:rsidR="001647EF" w:rsidRPr="00CD7B18" w:rsidRDefault="001647EF" w:rsidP="00E0681E">
      <w:pPr>
        <w:numPr>
          <w:ilvl w:val="0"/>
          <w:numId w:val="15"/>
        </w:numPr>
        <w:jc w:val="both"/>
        <w:rPr>
          <w:rFonts w:ascii="Arial Narrow" w:hAnsi="Arial Narrow" w:cs="Arial"/>
          <w:b w:val="0"/>
          <w:bCs/>
        </w:rPr>
      </w:pPr>
      <w:r w:rsidRPr="00CD7B18">
        <w:rPr>
          <w:rFonts w:ascii="Arial Narrow" w:hAnsi="Arial Narrow" w:cs="Arial"/>
          <w:bCs/>
        </w:rPr>
        <w:t>L’acte d’engagement signé</w:t>
      </w:r>
      <w:r w:rsidRPr="00CD7B18">
        <w:rPr>
          <w:rFonts w:ascii="Arial Narrow" w:hAnsi="Arial Narrow" w:cs="Arial"/>
          <w:b w:val="0"/>
          <w:bCs/>
        </w:rPr>
        <w:t> pour le cas où il ne l’aurait pas été préalablement ;</w:t>
      </w:r>
    </w:p>
    <w:p w14:paraId="6073D5BE" w14:textId="77777777" w:rsidR="00216774" w:rsidRPr="00CD7B18" w:rsidRDefault="00216774" w:rsidP="002C2914">
      <w:pPr>
        <w:ind w:left="720"/>
        <w:jc w:val="both"/>
        <w:rPr>
          <w:rFonts w:ascii="Arial Narrow" w:hAnsi="Arial Narrow" w:cs="Arial"/>
          <w:b w:val="0"/>
          <w:bCs/>
        </w:rPr>
      </w:pPr>
    </w:p>
    <w:p w14:paraId="56DBBF66" w14:textId="77777777" w:rsidR="00FF2CA6" w:rsidRPr="00CD7B18" w:rsidRDefault="00FF2CA6" w:rsidP="002C2914">
      <w:pPr>
        <w:pBdr>
          <w:top w:val="single" w:sz="4" w:space="1" w:color="auto"/>
          <w:left w:val="single" w:sz="4" w:space="4" w:color="auto"/>
          <w:bottom w:val="single" w:sz="4" w:space="1" w:color="auto"/>
          <w:right w:val="single" w:sz="4" w:space="4" w:color="auto"/>
        </w:pBdr>
        <w:jc w:val="both"/>
        <w:rPr>
          <w:rFonts w:ascii="Arial Narrow" w:hAnsi="Arial Narrow" w:cs="Arial"/>
          <w:bCs/>
        </w:rPr>
      </w:pPr>
    </w:p>
    <w:p w14:paraId="474AA30A" w14:textId="77777777" w:rsidR="001647EF" w:rsidRPr="00CD7B18" w:rsidRDefault="001647EF" w:rsidP="002C2914">
      <w:pPr>
        <w:pBdr>
          <w:top w:val="single" w:sz="4" w:space="1" w:color="auto"/>
          <w:left w:val="single" w:sz="4" w:space="4" w:color="auto"/>
          <w:bottom w:val="single" w:sz="4" w:space="1" w:color="auto"/>
          <w:right w:val="single" w:sz="4" w:space="4" w:color="auto"/>
        </w:pBdr>
        <w:jc w:val="both"/>
        <w:rPr>
          <w:rFonts w:ascii="Arial Narrow" w:hAnsi="Arial Narrow" w:cs="Arial"/>
          <w:bCs/>
        </w:rPr>
      </w:pPr>
      <w:r w:rsidRPr="00CD7B18">
        <w:rPr>
          <w:rFonts w:ascii="Arial Narrow" w:hAnsi="Arial Narrow" w:cs="Arial"/>
          <w:bCs/>
        </w:rPr>
        <w:t>ATTENTION :</w:t>
      </w:r>
    </w:p>
    <w:p w14:paraId="155DA18F" w14:textId="77777777" w:rsidR="001647EF" w:rsidRPr="00CD7B18" w:rsidRDefault="001647EF" w:rsidP="002C2914">
      <w:pPr>
        <w:pBdr>
          <w:top w:val="single" w:sz="4" w:space="1" w:color="auto"/>
          <w:left w:val="single" w:sz="4" w:space="4" w:color="auto"/>
          <w:bottom w:val="single" w:sz="4" w:space="1" w:color="auto"/>
          <w:right w:val="single" w:sz="4" w:space="4" w:color="auto"/>
        </w:pBdr>
        <w:jc w:val="both"/>
        <w:rPr>
          <w:rFonts w:ascii="Arial Narrow" w:hAnsi="Arial Narrow" w:cs="Arial"/>
          <w:bCs/>
        </w:rPr>
      </w:pPr>
    </w:p>
    <w:p w14:paraId="440BA625" w14:textId="77777777" w:rsidR="001647EF" w:rsidRPr="00CD7B18" w:rsidRDefault="001647EF" w:rsidP="002C2914">
      <w:pPr>
        <w:pBdr>
          <w:top w:val="single" w:sz="4" w:space="1" w:color="auto"/>
          <w:left w:val="single" w:sz="4" w:space="4" w:color="auto"/>
          <w:bottom w:val="single" w:sz="4" w:space="1" w:color="auto"/>
          <w:right w:val="single" w:sz="4" w:space="4" w:color="auto"/>
        </w:pBdr>
        <w:jc w:val="both"/>
        <w:rPr>
          <w:rFonts w:ascii="Arial Narrow" w:hAnsi="Arial Narrow" w:cs="Arial"/>
          <w:bCs/>
        </w:rPr>
      </w:pPr>
      <w:r w:rsidRPr="00CD7B18">
        <w:rPr>
          <w:rFonts w:ascii="Arial Narrow" w:hAnsi="Arial Narrow" w:cs="Arial"/>
          <w:bCs/>
        </w:rPr>
        <w:t>En cas de réponse sous format papier :</w:t>
      </w:r>
    </w:p>
    <w:p w14:paraId="0DF19FF4" w14:textId="77777777" w:rsidR="001647EF" w:rsidRPr="00CD7B18" w:rsidRDefault="001647EF" w:rsidP="002C2914">
      <w:pPr>
        <w:pBdr>
          <w:top w:val="single" w:sz="4" w:space="1" w:color="auto"/>
          <w:left w:val="single" w:sz="4" w:space="4" w:color="auto"/>
          <w:bottom w:val="single" w:sz="4" w:space="1" w:color="auto"/>
          <w:right w:val="single" w:sz="4" w:space="4" w:color="auto"/>
        </w:pBdr>
        <w:jc w:val="both"/>
        <w:rPr>
          <w:rFonts w:ascii="Arial Narrow" w:hAnsi="Arial Narrow" w:cs="Arial"/>
          <w:b w:val="0"/>
          <w:bCs/>
        </w:rPr>
      </w:pPr>
      <w:r w:rsidRPr="00CD7B18">
        <w:rPr>
          <w:rFonts w:ascii="Arial Narrow" w:hAnsi="Arial Narrow" w:cs="Arial"/>
          <w:b w:val="0"/>
          <w:bCs/>
        </w:rPr>
        <w:t>L’acte d’engagement (A.E) doit être établi en un seul original avec signature manuscrite non issue d’un scan et non copiée même si certifiée conforme.</w:t>
      </w:r>
    </w:p>
    <w:p w14:paraId="09920433" w14:textId="77777777" w:rsidR="001647EF" w:rsidRPr="00CD7B18" w:rsidRDefault="001647EF" w:rsidP="002C2914">
      <w:pPr>
        <w:pBdr>
          <w:top w:val="single" w:sz="4" w:space="1" w:color="auto"/>
          <w:left w:val="single" w:sz="4" w:space="4" w:color="auto"/>
          <w:bottom w:val="single" w:sz="4" w:space="1" w:color="auto"/>
          <w:right w:val="single" w:sz="4" w:space="4" w:color="auto"/>
        </w:pBdr>
        <w:jc w:val="both"/>
        <w:rPr>
          <w:rFonts w:ascii="Arial Narrow" w:hAnsi="Arial Narrow" w:cs="Arial"/>
          <w:bCs/>
        </w:rPr>
      </w:pPr>
    </w:p>
    <w:p w14:paraId="41B7C09D" w14:textId="77777777" w:rsidR="001647EF" w:rsidRPr="00CD7B18" w:rsidRDefault="001647EF" w:rsidP="002C2914">
      <w:pPr>
        <w:pBdr>
          <w:top w:val="single" w:sz="4" w:space="1" w:color="auto"/>
          <w:left w:val="single" w:sz="4" w:space="4" w:color="auto"/>
          <w:bottom w:val="single" w:sz="4" w:space="1" w:color="auto"/>
          <w:right w:val="single" w:sz="4" w:space="4" w:color="auto"/>
        </w:pBdr>
        <w:jc w:val="both"/>
        <w:rPr>
          <w:rFonts w:ascii="Arial Narrow" w:hAnsi="Arial Narrow" w:cs="Arial"/>
          <w:bCs/>
        </w:rPr>
      </w:pPr>
      <w:r w:rsidRPr="00CD7B18">
        <w:rPr>
          <w:rFonts w:ascii="Arial Narrow" w:hAnsi="Arial Narrow" w:cs="Arial"/>
          <w:bCs/>
        </w:rPr>
        <w:t>En cas de réponse sous format électronique :</w:t>
      </w:r>
    </w:p>
    <w:p w14:paraId="416527B1" w14:textId="77777777" w:rsidR="001647EF" w:rsidRPr="00CD7B18" w:rsidRDefault="001647EF" w:rsidP="002C2914">
      <w:pPr>
        <w:pBdr>
          <w:top w:val="single" w:sz="4" w:space="1" w:color="auto"/>
          <w:left w:val="single" w:sz="4" w:space="4" w:color="auto"/>
          <w:bottom w:val="single" w:sz="4" w:space="1" w:color="auto"/>
          <w:right w:val="single" w:sz="4" w:space="4" w:color="auto"/>
        </w:pBdr>
        <w:jc w:val="both"/>
        <w:rPr>
          <w:rFonts w:ascii="Arial Narrow" w:hAnsi="Arial Narrow" w:cs="Arial"/>
          <w:b w:val="0"/>
          <w:bCs/>
        </w:rPr>
      </w:pPr>
      <w:r w:rsidRPr="00CD7B18">
        <w:rPr>
          <w:rFonts w:ascii="Arial Narrow" w:hAnsi="Arial Narrow" w:cs="Arial"/>
          <w:b w:val="0"/>
          <w:bCs/>
        </w:rPr>
        <w:t>L’acte d’engagement (A.E) doit être signé électroniquement conformément à l’article 102 du décret n°2016-360 du 25 mars 2016 relatif aux marchés publics.</w:t>
      </w:r>
    </w:p>
    <w:p w14:paraId="60B09747" w14:textId="77777777" w:rsidR="00F02CD7" w:rsidRPr="00CD7B18" w:rsidRDefault="00F02CD7" w:rsidP="002C2914">
      <w:pPr>
        <w:pBdr>
          <w:top w:val="single" w:sz="4" w:space="1" w:color="auto"/>
          <w:left w:val="single" w:sz="4" w:space="4" w:color="auto"/>
          <w:bottom w:val="single" w:sz="4" w:space="1" w:color="auto"/>
          <w:right w:val="single" w:sz="4" w:space="4" w:color="auto"/>
        </w:pBdr>
        <w:jc w:val="both"/>
        <w:rPr>
          <w:rFonts w:ascii="Arial Narrow" w:hAnsi="Arial Narrow" w:cs="Arial"/>
          <w:b w:val="0"/>
          <w:bCs/>
        </w:rPr>
      </w:pPr>
    </w:p>
    <w:p w14:paraId="71A860CC" w14:textId="77777777" w:rsidR="00D7496E" w:rsidRPr="00CD7B18" w:rsidRDefault="00D7496E" w:rsidP="002C2914">
      <w:pPr>
        <w:ind w:left="720"/>
        <w:jc w:val="both"/>
        <w:rPr>
          <w:rFonts w:ascii="Arial Narrow" w:hAnsi="Arial Narrow" w:cs="Arial"/>
          <w:b w:val="0"/>
          <w:bCs/>
        </w:rPr>
      </w:pPr>
    </w:p>
    <w:p w14:paraId="6396626D" w14:textId="77777777" w:rsidR="001647EF" w:rsidRDefault="001647EF" w:rsidP="00E0681E">
      <w:pPr>
        <w:numPr>
          <w:ilvl w:val="0"/>
          <w:numId w:val="16"/>
        </w:numPr>
        <w:jc w:val="both"/>
        <w:rPr>
          <w:rFonts w:ascii="Arial Narrow" w:hAnsi="Arial Narrow" w:cs="Arial"/>
          <w:b w:val="0"/>
          <w:bCs/>
        </w:rPr>
      </w:pPr>
      <w:r w:rsidRPr="00CD7B18">
        <w:rPr>
          <w:rFonts w:ascii="Arial Narrow" w:hAnsi="Arial Narrow" w:cs="Arial"/>
          <w:bCs/>
        </w:rPr>
        <w:t>Les certificats et attestations</w:t>
      </w:r>
      <w:r w:rsidRPr="00CD7B18">
        <w:rPr>
          <w:rFonts w:ascii="Arial Narrow" w:hAnsi="Arial Narrow" w:cs="Arial"/>
          <w:b w:val="0"/>
          <w:bCs/>
        </w:rPr>
        <w:t> des articles 51, 55-II-2° et 55-III du décret n°2016-360 du 25 mars 2016 relatif aux marchés publics</w:t>
      </w:r>
      <w:r w:rsidR="00000B00" w:rsidRPr="00CD7B18">
        <w:rPr>
          <w:rFonts w:ascii="Arial Narrow" w:hAnsi="Arial Narrow" w:cs="Arial"/>
          <w:b w:val="0"/>
          <w:bCs/>
        </w:rPr>
        <w:t>, accompagné le cas échéant de :</w:t>
      </w:r>
    </w:p>
    <w:p w14:paraId="1B4AD43B" w14:textId="77777777" w:rsidR="00710D5E" w:rsidRPr="00CD7B18" w:rsidRDefault="00710D5E" w:rsidP="00710D5E">
      <w:pPr>
        <w:ind w:left="720"/>
        <w:jc w:val="both"/>
        <w:rPr>
          <w:rFonts w:ascii="Arial Narrow" w:hAnsi="Arial Narrow" w:cs="Arial"/>
          <w:b w:val="0"/>
          <w:bCs/>
        </w:rPr>
      </w:pPr>
    </w:p>
    <w:p w14:paraId="20BC8CBD" w14:textId="77777777" w:rsidR="00DD7DD2" w:rsidRPr="00CD7B18" w:rsidRDefault="00DD7DD2" w:rsidP="00E0681E">
      <w:pPr>
        <w:numPr>
          <w:ilvl w:val="0"/>
          <w:numId w:val="9"/>
        </w:numPr>
        <w:jc w:val="both"/>
        <w:rPr>
          <w:rFonts w:ascii="Arial Narrow" w:hAnsi="Arial Narrow" w:cs="Arial"/>
          <w:b w:val="0"/>
          <w:bCs/>
        </w:rPr>
      </w:pPr>
      <w:r w:rsidRPr="00CD7B18">
        <w:rPr>
          <w:rFonts w:ascii="Arial Narrow" w:hAnsi="Arial Narrow" w:cs="Arial"/>
          <w:bCs/>
        </w:rPr>
        <w:t xml:space="preserve">La copie du ou des jugements prononcés si le candidat </w:t>
      </w:r>
      <w:r w:rsidR="005909EB" w:rsidRPr="00CD7B18">
        <w:rPr>
          <w:rFonts w:ascii="Arial Narrow" w:hAnsi="Arial Narrow" w:cs="Arial"/>
          <w:bCs/>
        </w:rPr>
        <w:t>est en redressement judiciaire</w:t>
      </w:r>
      <w:r w:rsidR="005909EB" w:rsidRPr="00CD7B18">
        <w:rPr>
          <w:rFonts w:ascii="Arial Narrow" w:hAnsi="Arial Narrow" w:cs="Arial"/>
          <w:b w:val="0"/>
          <w:bCs/>
        </w:rPr>
        <w:t>.</w:t>
      </w:r>
    </w:p>
    <w:p w14:paraId="7C6FF610" w14:textId="77777777" w:rsidR="00DD7DD2" w:rsidRPr="00CD7B18" w:rsidRDefault="00DD7DD2" w:rsidP="002C2914">
      <w:pPr>
        <w:ind w:left="708"/>
        <w:jc w:val="both"/>
        <w:rPr>
          <w:rFonts w:ascii="Arial Narrow" w:hAnsi="Arial Narrow" w:cs="Arial"/>
          <w:b w:val="0"/>
          <w:bCs/>
        </w:rPr>
      </w:pPr>
    </w:p>
    <w:p w14:paraId="6E3FC7FC" w14:textId="77777777" w:rsidR="001647EF" w:rsidRPr="00CD7B18" w:rsidRDefault="001647EF" w:rsidP="002C2914">
      <w:pPr>
        <w:ind w:left="708"/>
        <w:jc w:val="both"/>
        <w:rPr>
          <w:rFonts w:ascii="Arial Narrow" w:hAnsi="Arial Narrow" w:cs="Arial"/>
          <w:b w:val="0"/>
          <w:bCs/>
        </w:rPr>
      </w:pPr>
      <w:r w:rsidRPr="00CD7B18">
        <w:rPr>
          <w:rFonts w:ascii="Arial Narrow" w:hAnsi="Arial Narrow" w:cs="Arial"/>
          <w:b w:val="0"/>
          <w:bCs/>
        </w:rPr>
        <w:lastRenderedPageBreak/>
        <w:t xml:space="preserve">Le candidat à la possibilité d’indiquer au pouvoir adjudicateur l’espace de stockage numérique ou le système électronique de mise à disposition d'informations dans lequel le </w:t>
      </w:r>
      <w:r w:rsidR="00D42F19" w:rsidRPr="00CD7B18">
        <w:rPr>
          <w:rFonts w:ascii="Arial Narrow" w:hAnsi="Arial Narrow" w:cs="Arial"/>
          <w:b w:val="0"/>
          <w:bCs/>
        </w:rPr>
        <w:t xml:space="preserve">Département </w:t>
      </w:r>
      <w:r w:rsidRPr="00CD7B18">
        <w:rPr>
          <w:rFonts w:ascii="Arial Narrow" w:hAnsi="Arial Narrow" w:cs="Arial"/>
          <w:b w:val="0"/>
          <w:bCs/>
        </w:rPr>
        <w:t>peut obtenir ces documents.</w:t>
      </w:r>
    </w:p>
    <w:p w14:paraId="1FE7F846" w14:textId="77777777" w:rsidR="001647EF" w:rsidRPr="00CD7B18" w:rsidRDefault="001647EF" w:rsidP="002C2914">
      <w:pPr>
        <w:ind w:left="708"/>
        <w:jc w:val="both"/>
        <w:rPr>
          <w:rFonts w:ascii="Arial Narrow" w:hAnsi="Arial Narrow" w:cs="Arial"/>
          <w:b w:val="0"/>
          <w:bCs/>
        </w:rPr>
      </w:pPr>
      <w:r w:rsidRPr="00CD7B18">
        <w:rPr>
          <w:rFonts w:ascii="Arial Narrow" w:hAnsi="Arial Narrow" w:cs="Arial"/>
          <w:b w:val="0"/>
          <w:bCs/>
        </w:rPr>
        <w:t>Dans ce cas, le candidat communique toutes les informations nécessaires à la consultation de cet espace ou de ce système et l'accès doit en être gratuit.</w:t>
      </w:r>
    </w:p>
    <w:p w14:paraId="212C544C" w14:textId="77777777" w:rsidR="001647EF" w:rsidRPr="00CD7B18" w:rsidRDefault="001647EF" w:rsidP="002C2914">
      <w:pPr>
        <w:jc w:val="both"/>
        <w:rPr>
          <w:rFonts w:ascii="Arial Narrow" w:hAnsi="Arial Narrow" w:cs="Arial"/>
          <w:b w:val="0"/>
          <w:bCs/>
        </w:rPr>
      </w:pPr>
    </w:p>
    <w:p w14:paraId="3CAAAA4C" w14:textId="77777777" w:rsidR="001647EF" w:rsidRPr="00CD7B18" w:rsidRDefault="001647EF" w:rsidP="002C2914">
      <w:pPr>
        <w:jc w:val="both"/>
        <w:rPr>
          <w:rFonts w:ascii="Arial Narrow" w:hAnsi="Arial Narrow" w:cs="Arial"/>
          <w:b w:val="0"/>
          <w:bCs/>
        </w:rPr>
      </w:pPr>
      <w:r w:rsidRPr="00CD7B18">
        <w:rPr>
          <w:rFonts w:ascii="Arial Narrow" w:hAnsi="Arial Narrow" w:cs="Arial"/>
          <w:b w:val="0"/>
          <w:bCs/>
        </w:rPr>
        <w:t>Conformément à l’article 55-IV du décret n°2016-360 du 25 mars 2016 relatif aux marchés publics, si le candidat ne produit pas ces documents dans le délai imparti par le pouvoir adjudicateur, son offre sera rejetée et son élimination prononcée par le pouvoir adjudicateur.</w:t>
      </w:r>
    </w:p>
    <w:p w14:paraId="7A53F268" w14:textId="77777777" w:rsidR="001647EF" w:rsidRPr="00CD7B18" w:rsidRDefault="001647EF" w:rsidP="002C2914">
      <w:pPr>
        <w:jc w:val="both"/>
        <w:rPr>
          <w:rFonts w:ascii="Arial Narrow" w:hAnsi="Arial Narrow" w:cs="Arial"/>
          <w:b w:val="0"/>
          <w:bCs/>
        </w:rPr>
      </w:pPr>
    </w:p>
    <w:p w14:paraId="018786F5" w14:textId="77777777" w:rsidR="001647EF" w:rsidRPr="00CD7B18" w:rsidRDefault="001647EF" w:rsidP="002C2914">
      <w:pPr>
        <w:jc w:val="both"/>
        <w:rPr>
          <w:rFonts w:ascii="Arial Narrow" w:hAnsi="Arial Narrow" w:cs="Arial"/>
          <w:b w:val="0"/>
          <w:bCs/>
        </w:rPr>
      </w:pPr>
      <w:r w:rsidRPr="00CD7B18">
        <w:rPr>
          <w:rFonts w:ascii="Arial Narrow" w:hAnsi="Arial Narrow" w:cs="Arial"/>
          <w:b w:val="0"/>
          <w:bCs/>
        </w:rPr>
        <w:t>Dans ce cas, le pouvoir adjudicateur présentera la même demande au candidat suivant dans le classement des offres.</w:t>
      </w:r>
    </w:p>
    <w:p w14:paraId="47510C31" w14:textId="77777777" w:rsidR="00F5529D" w:rsidRPr="00CD7B18" w:rsidRDefault="00F5529D" w:rsidP="002C2914">
      <w:pPr>
        <w:pBdr>
          <w:top w:val="single" w:sz="4" w:space="1" w:color="auto"/>
          <w:left w:val="single" w:sz="4" w:space="4" w:color="auto"/>
          <w:bottom w:val="single" w:sz="4" w:space="1" w:color="auto"/>
          <w:right w:val="single" w:sz="4" w:space="4" w:color="auto"/>
        </w:pBdr>
        <w:spacing w:before="360" w:after="120"/>
        <w:ind w:right="23"/>
        <w:jc w:val="both"/>
        <w:rPr>
          <w:rFonts w:ascii="Arial Narrow" w:hAnsi="Arial Narrow" w:cs="Arial"/>
          <w:bCs/>
        </w:rPr>
      </w:pPr>
      <w:r w:rsidRPr="00CD7B18">
        <w:rPr>
          <w:rFonts w:ascii="Arial Narrow" w:hAnsi="Arial Narrow" w:cs="Arial"/>
          <w:bCs/>
        </w:rPr>
        <w:t xml:space="preserve">Article </w:t>
      </w:r>
      <w:r w:rsidR="009211D8" w:rsidRPr="00CD7B18">
        <w:rPr>
          <w:rFonts w:ascii="Arial Narrow" w:hAnsi="Arial Narrow" w:cs="Arial"/>
          <w:bCs/>
        </w:rPr>
        <w:t>1</w:t>
      </w:r>
      <w:r w:rsidR="003D762C" w:rsidRPr="00CD7B18">
        <w:rPr>
          <w:rFonts w:ascii="Arial Narrow" w:hAnsi="Arial Narrow" w:cs="Arial"/>
          <w:bCs/>
        </w:rPr>
        <w:t>5</w:t>
      </w:r>
      <w:r w:rsidR="009211D8" w:rsidRPr="00CD7B18">
        <w:rPr>
          <w:rFonts w:ascii="Arial Narrow" w:hAnsi="Arial Narrow" w:cs="Arial"/>
          <w:bCs/>
        </w:rPr>
        <w:t> </w:t>
      </w:r>
      <w:r w:rsidRPr="00CD7B18">
        <w:rPr>
          <w:rFonts w:ascii="Arial Narrow" w:hAnsi="Arial Narrow" w:cs="Arial"/>
          <w:bCs/>
        </w:rPr>
        <w:t>: Renseignement</w:t>
      </w:r>
      <w:r w:rsidR="003E06FB" w:rsidRPr="00CD7B18">
        <w:rPr>
          <w:rFonts w:ascii="Arial Narrow" w:hAnsi="Arial Narrow" w:cs="Arial"/>
          <w:bCs/>
        </w:rPr>
        <w:t>s</w:t>
      </w:r>
      <w:r w:rsidRPr="00CD7B18">
        <w:rPr>
          <w:rFonts w:ascii="Arial Narrow" w:hAnsi="Arial Narrow" w:cs="Arial"/>
          <w:bCs/>
        </w:rPr>
        <w:t xml:space="preserve"> complémentaires</w:t>
      </w:r>
    </w:p>
    <w:p w14:paraId="755E8F07" w14:textId="576342B8" w:rsidR="004E1C00" w:rsidRDefault="004E1C00" w:rsidP="004E1C00">
      <w:pPr>
        <w:pStyle w:val="Parareponse"/>
        <w:rPr>
          <w:rFonts w:ascii="Arial Narrow" w:hAnsi="Arial Narrow" w:cs="Arial"/>
          <w:bCs/>
          <w:sz w:val="20"/>
          <w:szCs w:val="20"/>
        </w:rPr>
      </w:pPr>
      <w:r w:rsidRPr="004E1C00">
        <w:rPr>
          <w:rFonts w:ascii="Arial Narrow" w:hAnsi="Arial Narrow" w:cs="Arial"/>
          <w:bCs/>
          <w:sz w:val="20"/>
          <w:szCs w:val="20"/>
        </w:rPr>
        <w:t>Pour obtenir tous les renseignements complémentaires qui leur seraient nécessaires au cours de leur étude, les candidats devront faire parvenir au plus tard 7 jours avant la date limite de remise des offres, une demande écrite à :</w:t>
      </w:r>
    </w:p>
    <w:p w14:paraId="47A1EB5D" w14:textId="77777777" w:rsidR="004E1C00" w:rsidRDefault="004E1C00" w:rsidP="004E1C00">
      <w:pPr>
        <w:pStyle w:val="Parareponse"/>
        <w:rPr>
          <w:rFonts w:asciiTheme="minorHAnsi" w:hAnsiTheme="minorHAnsi"/>
          <w:sz w:val="22"/>
          <w:szCs w:val="22"/>
        </w:rPr>
      </w:pPr>
    </w:p>
    <w:p w14:paraId="29CF3750" w14:textId="77777777" w:rsidR="004E1C00" w:rsidRPr="00FF26B0" w:rsidRDefault="004E1C00" w:rsidP="004E1C00">
      <w:pPr>
        <w:pBdr>
          <w:top w:val="single" w:sz="24" w:space="1" w:color="A6A6A6"/>
          <w:left w:val="single" w:sz="24" w:space="4" w:color="A6A6A6"/>
          <w:bottom w:val="single" w:sz="24" w:space="1" w:color="A6A6A6"/>
          <w:right w:val="single" w:sz="24" w:space="4" w:color="A6A6A6"/>
        </w:pBdr>
        <w:shd w:val="clear" w:color="auto" w:fill="D9D9D9"/>
        <w:tabs>
          <w:tab w:val="left" w:pos="3742"/>
        </w:tabs>
        <w:jc w:val="center"/>
        <w:rPr>
          <w:rFonts w:asciiTheme="minorHAnsi" w:hAnsiTheme="minorHAnsi"/>
          <w:sz w:val="22"/>
          <w:szCs w:val="22"/>
        </w:rPr>
      </w:pPr>
      <w:r w:rsidRPr="00EC7D76">
        <w:rPr>
          <w:rFonts w:asciiTheme="minorHAnsi" w:hAnsiTheme="minorHAnsi"/>
          <w:noProof/>
          <w:sz w:val="22"/>
          <w:szCs w:val="22"/>
        </w:rPr>
        <w:t>ACP</w:t>
      </w:r>
    </w:p>
    <w:p w14:paraId="0D89BA74" w14:textId="77777777" w:rsidR="004E1C00" w:rsidRPr="00FF26B0" w:rsidRDefault="004E1C00" w:rsidP="004E1C00">
      <w:pPr>
        <w:pBdr>
          <w:top w:val="single" w:sz="24" w:space="1" w:color="A6A6A6"/>
          <w:left w:val="single" w:sz="24" w:space="4" w:color="A6A6A6"/>
          <w:bottom w:val="single" w:sz="24" w:space="1" w:color="A6A6A6"/>
          <w:right w:val="single" w:sz="24" w:space="4" w:color="A6A6A6"/>
        </w:pBdr>
        <w:shd w:val="clear" w:color="auto" w:fill="D9D9D9"/>
        <w:tabs>
          <w:tab w:val="left" w:pos="3742"/>
        </w:tabs>
        <w:jc w:val="center"/>
        <w:rPr>
          <w:rFonts w:asciiTheme="minorHAnsi" w:hAnsiTheme="minorHAnsi"/>
          <w:sz w:val="22"/>
          <w:szCs w:val="22"/>
        </w:rPr>
      </w:pPr>
      <w:r w:rsidRPr="00EC7D76">
        <w:rPr>
          <w:rFonts w:asciiTheme="minorHAnsi" w:hAnsiTheme="minorHAnsi"/>
          <w:noProof/>
          <w:sz w:val="22"/>
          <w:szCs w:val="22"/>
        </w:rPr>
        <w:t>61 Ter rue Saint Joseph</w:t>
      </w:r>
    </w:p>
    <w:p w14:paraId="77C2A511" w14:textId="77777777" w:rsidR="004E1C00" w:rsidRPr="00FF26B0" w:rsidRDefault="004E1C00" w:rsidP="004E1C00">
      <w:pPr>
        <w:pBdr>
          <w:top w:val="single" w:sz="24" w:space="1" w:color="A6A6A6"/>
          <w:left w:val="single" w:sz="24" w:space="4" w:color="A6A6A6"/>
          <w:bottom w:val="single" w:sz="24" w:space="1" w:color="A6A6A6"/>
          <w:right w:val="single" w:sz="24" w:space="4" w:color="A6A6A6"/>
        </w:pBdr>
        <w:shd w:val="clear" w:color="auto" w:fill="D9D9D9"/>
        <w:tabs>
          <w:tab w:val="left" w:pos="3742"/>
        </w:tabs>
        <w:jc w:val="center"/>
        <w:rPr>
          <w:rFonts w:asciiTheme="minorHAnsi" w:hAnsiTheme="minorHAnsi"/>
          <w:sz w:val="22"/>
          <w:szCs w:val="22"/>
        </w:rPr>
      </w:pPr>
      <w:r w:rsidRPr="00EC7D76">
        <w:rPr>
          <w:rFonts w:asciiTheme="minorHAnsi" w:hAnsiTheme="minorHAnsi"/>
          <w:noProof/>
          <w:sz w:val="22"/>
          <w:szCs w:val="22"/>
        </w:rPr>
        <w:t>60 200 Compiègne</w:t>
      </w:r>
    </w:p>
    <w:p w14:paraId="01436E79" w14:textId="77777777" w:rsidR="004E1C00" w:rsidRPr="00FF26B0" w:rsidRDefault="004E1C00" w:rsidP="004E1C00">
      <w:pPr>
        <w:pBdr>
          <w:top w:val="single" w:sz="24" w:space="1" w:color="A6A6A6"/>
          <w:left w:val="single" w:sz="24" w:space="4" w:color="A6A6A6"/>
          <w:bottom w:val="single" w:sz="24" w:space="1" w:color="A6A6A6"/>
          <w:right w:val="single" w:sz="24" w:space="4" w:color="A6A6A6"/>
        </w:pBdr>
        <w:shd w:val="clear" w:color="auto" w:fill="D9D9D9"/>
        <w:tabs>
          <w:tab w:val="left" w:pos="3742"/>
        </w:tabs>
        <w:jc w:val="center"/>
        <w:rPr>
          <w:rFonts w:asciiTheme="minorHAnsi" w:hAnsiTheme="minorHAnsi"/>
          <w:sz w:val="22"/>
          <w:szCs w:val="22"/>
        </w:rPr>
      </w:pPr>
      <w:r w:rsidRPr="00FF26B0">
        <w:rPr>
          <w:rFonts w:asciiTheme="minorHAnsi" w:hAnsiTheme="minorHAnsi"/>
          <w:sz w:val="22"/>
          <w:szCs w:val="22"/>
        </w:rPr>
        <w:t xml:space="preserve">Tel : </w:t>
      </w:r>
      <w:r w:rsidRPr="00EC7D76">
        <w:rPr>
          <w:rFonts w:asciiTheme="minorHAnsi" w:hAnsiTheme="minorHAnsi"/>
          <w:noProof/>
          <w:sz w:val="22"/>
          <w:szCs w:val="22"/>
        </w:rPr>
        <w:t>03</w:t>
      </w:r>
      <w:r>
        <w:rPr>
          <w:rFonts w:asciiTheme="minorHAnsi" w:hAnsiTheme="minorHAnsi"/>
          <w:noProof/>
          <w:sz w:val="22"/>
          <w:szCs w:val="22"/>
        </w:rPr>
        <w:t>.</w:t>
      </w:r>
      <w:r w:rsidRPr="00EC7D76">
        <w:rPr>
          <w:rFonts w:asciiTheme="minorHAnsi" w:hAnsiTheme="minorHAnsi"/>
          <w:noProof/>
          <w:sz w:val="22"/>
          <w:szCs w:val="22"/>
        </w:rPr>
        <w:t>44</w:t>
      </w:r>
      <w:r>
        <w:rPr>
          <w:rFonts w:asciiTheme="minorHAnsi" w:hAnsiTheme="minorHAnsi"/>
          <w:noProof/>
          <w:sz w:val="22"/>
          <w:szCs w:val="22"/>
        </w:rPr>
        <w:t>.</w:t>
      </w:r>
      <w:r w:rsidRPr="00EC7D76">
        <w:rPr>
          <w:rFonts w:asciiTheme="minorHAnsi" w:hAnsiTheme="minorHAnsi"/>
          <w:noProof/>
          <w:sz w:val="22"/>
          <w:szCs w:val="22"/>
        </w:rPr>
        <w:t>40</w:t>
      </w:r>
      <w:r>
        <w:rPr>
          <w:rFonts w:asciiTheme="minorHAnsi" w:hAnsiTheme="minorHAnsi"/>
          <w:noProof/>
          <w:sz w:val="22"/>
          <w:szCs w:val="22"/>
        </w:rPr>
        <w:t>.</w:t>
      </w:r>
      <w:r w:rsidRPr="00EC7D76">
        <w:rPr>
          <w:rFonts w:asciiTheme="minorHAnsi" w:hAnsiTheme="minorHAnsi"/>
          <w:noProof/>
          <w:sz w:val="22"/>
          <w:szCs w:val="22"/>
        </w:rPr>
        <w:t>98</w:t>
      </w:r>
      <w:r>
        <w:rPr>
          <w:rFonts w:asciiTheme="minorHAnsi" w:hAnsiTheme="minorHAnsi"/>
          <w:noProof/>
          <w:sz w:val="22"/>
          <w:szCs w:val="22"/>
        </w:rPr>
        <w:t>.</w:t>
      </w:r>
      <w:r w:rsidRPr="00EC7D76">
        <w:rPr>
          <w:rFonts w:asciiTheme="minorHAnsi" w:hAnsiTheme="minorHAnsi"/>
          <w:noProof/>
          <w:sz w:val="22"/>
          <w:szCs w:val="22"/>
        </w:rPr>
        <w:t>72</w:t>
      </w:r>
    </w:p>
    <w:p w14:paraId="12F1BDA6" w14:textId="77777777" w:rsidR="004E1C00" w:rsidRPr="00FF26B0" w:rsidRDefault="004E1C00" w:rsidP="004E1C00">
      <w:pPr>
        <w:pBdr>
          <w:top w:val="single" w:sz="24" w:space="1" w:color="A6A6A6"/>
          <w:left w:val="single" w:sz="24" w:space="4" w:color="A6A6A6"/>
          <w:bottom w:val="single" w:sz="24" w:space="1" w:color="A6A6A6"/>
          <w:right w:val="single" w:sz="24" w:space="4" w:color="A6A6A6"/>
        </w:pBdr>
        <w:shd w:val="clear" w:color="auto" w:fill="D9D9D9"/>
        <w:tabs>
          <w:tab w:val="left" w:pos="3742"/>
        </w:tabs>
        <w:jc w:val="center"/>
        <w:rPr>
          <w:rFonts w:asciiTheme="minorHAnsi" w:hAnsiTheme="minorHAnsi"/>
          <w:sz w:val="22"/>
          <w:szCs w:val="22"/>
        </w:rPr>
      </w:pPr>
      <w:r w:rsidRPr="00FF26B0">
        <w:rPr>
          <w:rFonts w:asciiTheme="minorHAnsi" w:hAnsiTheme="minorHAnsi"/>
          <w:sz w:val="22"/>
          <w:szCs w:val="22"/>
        </w:rPr>
        <w:t xml:space="preserve">FAX : </w:t>
      </w:r>
      <w:r w:rsidRPr="00EC7D76">
        <w:rPr>
          <w:rFonts w:asciiTheme="minorHAnsi" w:hAnsiTheme="minorHAnsi"/>
          <w:noProof/>
          <w:sz w:val="22"/>
          <w:szCs w:val="22"/>
        </w:rPr>
        <w:t>09</w:t>
      </w:r>
      <w:r>
        <w:rPr>
          <w:rFonts w:asciiTheme="minorHAnsi" w:hAnsiTheme="minorHAnsi"/>
          <w:noProof/>
          <w:sz w:val="22"/>
          <w:szCs w:val="22"/>
        </w:rPr>
        <w:t>.</w:t>
      </w:r>
      <w:r w:rsidRPr="00EC7D76">
        <w:rPr>
          <w:rFonts w:asciiTheme="minorHAnsi" w:hAnsiTheme="minorHAnsi"/>
          <w:noProof/>
          <w:sz w:val="22"/>
          <w:szCs w:val="22"/>
        </w:rPr>
        <w:t>72</w:t>
      </w:r>
      <w:r>
        <w:rPr>
          <w:rFonts w:asciiTheme="minorHAnsi" w:hAnsiTheme="minorHAnsi"/>
          <w:noProof/>
          <w:sz w:val="22"/>
          <w:szCs w:val="22"/>
        </w:rPr>
        <w:t>.</w:t>
      </w:r>
      <w:r w:rsidRPr="00EC7D76">
        <w:rPr>
          <w:rFonts w:asciiTheme="minorHAnsi" w:hAnsiTheme="minorHAnsi"/>
          <w:noProof/>
          <w:sz w:val="22"/>
          <w:szCs w:val="22"/>
        </w:rPr>
        <w:t>22</w:t>
      </w:r>
      <w:r>
        <w:rPr>
          <w:rFonts w:asciiTheme="minorHAnsi" w:hAnsiTheme="minorHAnsi"/>
          <w:noProof/>
          <w:sz w:val="22"/>
          <w:szCs w:val="22"/>
        </w:rPr>
        <w:t>.</w:t>
      </w:r>
      <w:r w:rsidRPr="00EC7D76">
        <w:rPr>
          <w:rFonts w:asciiTheme="minorHAnsi" w:hAnsiTheme="minorHAnsi"/>
          <w:noProof/>
          <w:sz w:val="22"/>
          <w:szCs w:val="22"/>
        </w:rPr>
        <w:t>05</w:t>
      </w:r>
      <w:r>
        <w:rPr>
          <w:rFonts w:asciiTheme="minorHAnsi" w:hAnsiTheme="minorHAnsi"/>
          <w:noProof/>
          <w:sz w:val="22"/>
          <w:szCs w:val="22"/>
        </w:rPr>
        <w:t>.</w:t>
      </w:r>
      <w:r w:rsidRPr="00EC7D76">
        <w:rPr>
          <w:rFonts w:asciiTheme="minorHAnsi" w:hAnsiTheme="minorHAnsi"/>
          <w:noProof/>
          <w:sz w:val="22"/>
          <w:szCs w:val="22"/>
        </w:rPr>
        <w:t>56</w:t>
      </w:r>
    </w:p>
    <w:p w14:paraId="5F054ACB" w14:textId="77777777" w:rsidR="004E1C00" w:rsidRPr="00EA0FA6" w:rsidRDefault="004E1C00" w:rsidP="004E1C00">
      <w:pPr>
        <w:pBdr>
          <w:top w:val="single" w:sz="24" w:space="1" w:color="A6A6A6"/>
          <w:left w:val="single" w:sz="24" w:space="4" w:color="A6A6A6"/>
          <w:bottom w:val="single" w:sz="24" w:space="1" w:color="A6A6A6"/>
          <w:right w:val="single" w:sz="24" w:space="4" w:color="A6A6A6"/>
        </w:pBdr>
        <w:shd w:val="clear" w:color="auto" w:fill="D9D9D9"/>
        <w:tabs>
          <w:tab w:val="left" w:pos="3742"/>
        </w:tabs>
        <w:jc w:val="center"/>
        <w:rPr>
          <w:rFonts w:asciiTheme="minorHAnsi" w:hAnsiTheme="minorHAnsi"/>
          <w:sz w:val="22"/>
          <w:szCs w:val="22"/>
        </w:rPr>
      </w:pPr>
      <w:r w:rsidRPr="00FF26B0">
        <w:rPr>
          <w:rFonts w:asciiTheme="minorHAnsi" w:hAnsiTheme="minorHAnsi"/>
          <w:sz w:val="22"/>
          <w:szCs w:val="22"/>
        </w:rPr>
        <w:t>Courriel :</w:t>
      </w:r>
      <w:r>
        <w:rPr>
          <w:rFonts w:asciiTheme="minorHAnsi" w:hAnsiTheme="minorHAnsi"/>
          <w:sz w:val="22"/>
          <w:szCs w:val="22"/>
        </w:rPr>
        <w:t xml:space="preserve"> didier.troux@acp-vrd.fr</w:t>
      </w:r>
    </w:p>
    <w:p w14:paraId="691329A5" w14:textId="77777777" w:rsidR="004E1C00" w:rsidRDefault="004E1C00" w:rsidP="004E1C00">
      <w:pPr>
        <w:pStyle w:val="Paragraphe"/>
        <w:rPr>
          <w:rFonts w:asciiTheme="minorHAnsi" w:hAnsiTheme="minorHAnsi"/>
          <w:sz w:val="22"/>
          <w:szCs w:val="22"/>
        </w:rPr>
      </w:pPr>
    </w:p>
    <w:p w14:paraId="70BF23DC" w14:textId="718AFA6A" w:rsidR="009211D8" w:rsidRPr="000C7C61" w:rsidRDefault="004E1C00" w:rsidP="006832C1">
      <w:pPr>
        <w:pStyle w:val="Parareponse"/>
        <w:jc w:val="left"/>
        <w:rPr>
          <w:rFonts w:ascii="Arial Narrow" w:hAnsi="Arial Narrow" w:cs="Arial"/>
          <w:b/>
        </w:rPr>
      </w:pPr>
      <w:r w:rsidRPr="004E1C00">
        <w:rPr>
          <w:rFonts w:ascii="Arial Narrow" w:hAnsi="Arial Narrow" w:cs="Arial"/>
          <w:bCs/>
          <w:sz w:val="20"/>
          <w:szCs w:val="20"/>
        </w:rPr>
        <w:t>Une réponse sera alors adressée en temps utile à tous les candidats ayant retiré le dossier.</w:t>
      </w:r>
    </w:p>
    <w:p w14:paraId="6FCF9592" w14:textId="77777777" w:rsidR="00D46E4C" w:rsidRPr="000C7C61" w:rsidRDefault="00D46E4C" w:rsidP="002C2914">
      <w:pPr>
        <w:rPr>
          <w:rFonts w:ascii="Arial Narrow" w:hAnsi="Arial Narrow" w:cs="Arial"/>
          <w:b w:val="0"/>
          <w:u w:val="single"/>
        </w:rPr>
      </w:pPr>
    </w:p>
    <w:p w14:paraId="09A9FC8D" w14:textId="77777777" w:rsidR="009211D8" w:rsidRPr="000C7C61" w:rsidRDefault="009211D8" w:rsidP="002C2914">
      <w:pPr>
        <w:rPr>
          <w:rFonts w:ascii="Arial Narrow" w:hAnsi="Arial Narrow" w:cs="Arial"/>
          <w:b w:val="0"/>
          <w:u w:val="single"/>
        </w:rPr>
      </w:pPr>
      <w:r w:rsidRPr="000C7C61">
        <w:rPr>
          <w:rFonts w:ascii="Arial Narrow" w:hAnsi="Arial Narrow" w:cs="Arial"/>
          <w:b w:val="0"/>
          <w:u w:val="single"/>
        </w:rPr>
        <w:t xml:space="preserve">Autres informations : </w:t>
      </w:r>
    </w:p>
    <w:p w14:paraId="594A6019" w14:textId="77777777" w:rsidR="0014154C" w:rsidRPr="000C7C61" w:rsidRDefault="0014154C" w:rsidP="002C2914">
      <w:pPr>
        <w:rPr>
          <w:rFonts w:ascii="Arial Narrow" w:hAnsi="Arial Narrow" w:cs="Arial"/>
          <w:b w:val="0"/>
        </w:rPr>
      </w:pPr>
    </w:p>
    <w:p w14:paraId="155585BD" w14:textId="4FAD88D4" w:rsidR="009211D8" w:rsidRPr="000C7C61" w:rsidRDefault="009211D8" w:rsidP="002C2914">
      <w:pPr>
        <w:jc w:val="both"/>
        <w:rPr>
          <w:rFonts w:ascii="Arial Narrow" w:hAnsi="Arial Narrow" w:cs="Arial"/>
          <w:b w:val="0"/>
          <w:bCs/>
        </w:rPr>
      </w:pPr>
      <w:r w:rsidRPr="000C7C61">
        <w:rPr>
          <w:rFonts w:ascii="Arial Narrow" w:hAnsi="Arial Narrow" w:cs="Arial"/>
          <w:b w:val="0"/>
        </w:rPr>
        <w:t xml:space="preserve">L’ouverture des plis est </w:t>
      </w:r>
      <w:r w:rsidRPr="000C7C61">
        <w:rPr>
          <w:rFonts w:ascii="Arial Narrow" w:hAnsi="Arial Narrow" w:cs="Arial"/>
          <w:b w:val="0"/>
          <w:bCs/>
        </w:rPr>
        <w:t xml:space="preserve">programmée </w:t>
      </w:r>
      <w:r w:rsidR="00A02BC2">
        <w:rPr>
          <w:rFonts w:ascii="Arial Narrow" w:hAnsi="Arial Narrow" w:cs="Arial"/>
          <w:b w:val="0"/>
          <w:bCs/>
        </w:rPr>
        <w:t>dans les 2 semaines suivant la date limite de remise des offres</w:t>
      </w:r>
      <w:r w:rsidRPr="002A74C3">
        <w:rPr>
          <w:rFonts w:ascii="Arial Narrow" w:hAnsi="Arial Narrow" w:cs="Arial"/>
          <w:b w:val="0"/>
          <w:bCs/>
        </w:rPr>
        <w:t>.</w:t>
      </w:r>
      <w:r w:rsidRPr="000C7C61">
        <w:rPr>
          <w:rFonts w:ascii="Arial Narrow" w:hAnsi="Arial Narrow" w:cs="Arial"/>
          <w:b w:val="0"/>
          <w:bCs/>
        </w:rPr>
        <w:t xml:space="preserve"> La séance n’est pas publique. </w:t>
      </w:r>
    </w:p>
    <w:p w14:paraId="0CF8514C" w14:textId="77777777" w:rsidR="00D2155B" w:rsidRPr="000C7C61" w:rsidRDefault="00D2155B" w:rsidP="002C2914">
      <w:pPr>
        <w:jc w:val="both"/>
        <w:rPr>
          <w:rFonts w:ascii="Arial Narrow" w:hAnsi="Arial Narrow" w:cs="Arial"/>
          <w:b w:val="0"/>
          <w:bCs/>
        </w:rPr>
      </w:pPr>
    </w:p>
    <w:p w14:paraId="2D53757A" w14:textId="3CE6A398" w:rsidR="009211D8" w:rsidRPr="00A02BC2" w:rsidRDefault="009211D8" w:rsidP="002C2914">
      <w:pPr>
        <w:jc w:val="both"/>
        <w:rPr>
          <w:rFonts w:ascii="Arial Narrow" w:hAnsi="Arial Narrow" w:cs="Arial"/>
          <w:b w:val="0"/>
          <w:bCs/>
        </w:rPr>
      </w:pPr>
      <w:r w:rsidRPr="000C7C61">
        <w:rPr>
          <w:rFonts w:ascii="Arial Narrow" w:hAnsi="Arial Narrow" w:cs="Arial"/>
          <w:b w:val="0"/>
          <w:bCs/>
        </w:rPr>
        <w:t xml:space="preserve">La date prévisionnelle de notification </w:t>
      </w:r>
      <w:r w:rsidR="00DA7FF7" w:rsidRPr="000C7C61">
        <w:rPr>
          <w:rFonts w:ascii="Arial Narrow" w:hAnsi="Arial Narrow" w:cs="Arial"/>
          <w:b w:val="0"/>
          <w:bCs/>
        </w:rPr>
        <w:t>du marché</w:t>
      </w:r>
      <w:r w:rsidRPr="000C7C61">
        <w:rPr>
          <w:rFonts w:ascii="Arial Narrow" w:hAnsi="Arial Narrow" w:cs="Arial"/>
          <w:b w:val="0"/>
          <w:bCs/>
        </w:rPr>
        <w:t xml:space="preserve"> est fixée au </w:t>
      </w:r>
      <w:r w:rsidR="00FE68FC" w:rsidRPr="000C7C61">
        <w:rPr>
          <w:rFonts w:ascii="Arial Narrow" w:hAnsi="Arial Narrow" w:cs="Arial"/>
          <w:b w:val="0"/>
          <w:bCs/>
        </w:rPr>
        <w:t xml:space="preserve">mois </w:t>
      </w:r>
      <w:r w:rsidR="004E1C00">
        <w:rPr>
          <w:rFonts w:ascii="Arial Narrow" w:hAnsi="Arial Narrow" w:cs="Arial"/>
          <w:b w:val="0"/>
          <w:bCs/>
        </w:rPr>
        <w:t xml:space="preserve">de </w:t>
      </w:r>
      <w:r w:rsidR="00A02BC2" w:rsidRPr="00A02BC2">
        <w:rPr>
          <w:rFonts w:ascii="Arial Narrow" w:hAnsi="Arial Narrow" w:cs="Arial"/>
          <w:b w:val="0"/>
          <w:bCs/>
        </w:rPr>
        <w:t>décembre 2017</w:t>
      </w:r>
    </w:p>
    <w:p w14:paraId="75CE8AE1" w14:textId="77777777" w:rsidR="00AB50F6" w:rsidRPr="00CD7B18" w:rsidRDefault="00AB50F6" w:rsidP="002C2914">
      <w:pPr>
        <w:jc w:val="both"/>
        <w:rPr>
          <w:rFonts w:ascii="Arial Narrow" w:hAnsi="Arial Narrow" w:cs="Arial"/>
          <w:b w:val="0"/>
          <w:bCs/>
        </w:rPr>
      </w:pPr>
    </w:p>
    <w:p w14:paraId="0FB2D779" w14:textId="014578B2" w:rsidR="009211D8" w:rsidRDefault="009211D8" w:rsidP="002C2914">
      <w:pPr>
        <w:jc w:val="both"/>
        <w:rPr>
          <w:rFonts w:ascii="Arial Narrow" w:hAnsi="Arial Narrow" w:cs="Arial"/>
          <w:b w:val="0"/>
        </w:rPr>
      </w:pPr>
      <w:r w:rsidRPr="00CD7B18">
        <w:rPr>
          <w:rFonts w:ascii="Arial Narrow" w:hAnsi="Arial Narrow" w:cs="Arial"/>
          <w:b w:val="0"/>
        </w:rPr>
        <w:t>Les dates et heures ci-dessus s’entendent comme étant prévisionnelles.</w:t>
      </w:r>
    </w:p>
    <w:p w14:paraId="6133F43E" w14:textId="77777777" w:rsidR="006832C1" w:rsidRPr="00CD7B18" w:rsidRDefault="006832C1" w:rsidP="002C2914">
      <w:pPr>
        <w:jc w:val="both"/>
        <w:rPr>
          <w:rFonts w:ascii="Arial Narrow" w:hAnsi="Arial Narrow" w:cs="Arial"/>
          <w:b w:val="0"/>
        </w:rPr>
      </w:pPr>
    </w:p>
    <w:p w14:paraId="5B00E8A4" w14:textId="77777777" w:rsidR="00F6765C" w:rsidRPr="00CD7B18" w:rsidRDefault="00F5529D" w:rsidP="002C2914">
      <w:pPr>
        <w:pBdr>
          <w:top w:val="single" w:sz="4" w:space="1" w:color="auto"/>
          <w:left w:val="single" w:sz="4" w:space="3" w:color="auto"/>
          <w:bottom w:val="single" w:sz="4" w:space="1" w:color="auto"/>
          <w:right w:val="single" w:sz="4" w:space="4" w:color="auto"/>
        </w:pBdr>
        <w:spacing w:before="360" w:after="120"/>
        <w:ind w:right="23"/>
        <w:jc w:val="both"/>
        <w:rPr>
          <w:rFonts w:ascii="Arial Narrow" w:hAnsi="Arial Narrow" w:cs="Arial"/>
          <w:bCs/>
        </w:rPr>
      </w:pPr>
      <w:r w:rsidRPr="00CD7B18">
        <w:rPr>
          <w:rFonts w:ascii="Arial Narrow" w:hAnsi="Arial Narrow" w:cs="Arial"/>
          <w:bCs/>
        </w:rPr>
        <w:t>Article 1</w:t>
      </w:r>
      <w:r w:rsidR="003D762C" w:rsidRPr="00CD7B18">
        <w:rPr>
          <w:rFonts w:ascii="Arial Narrow" w:hAnsi="Arial Narrow" w:cs="Arial"/>
          <w:bCs/>
        </w:rPr>
        <w:t>6</w:t>
      </w:r>
      <w:r w:rsidRPr="00CD7B18">
        <w:rPr>
          <w:rFonts w:ascii="Arial Narrow" w:hAnsi="Arial Narrow" w:cs="Arial"/>
          <w:bCs/>
        </w:rPr>
        <w:t xml:space="preserve"> : Indications relatives aux recours </w:t>
      </w:r>
    </w:p>
    <w:p w14:paraId="4CE9B172" w14:textId="77777777" w:rsidR="003E3860" w:rsidRPr="00CD7B18" w:rsidRDefault="003E3860" w:rsidP="002C2914">
      <w:pPr>
        <w:ind w:right="23"/>
        <w:jc w:val="both"/>
        <w:rPr>
          <w:rFonts w:ascii="Arial Narrow" w:hAnsi="Arial Narrow" w:cs="Arial"/>
          <w:bCs/>
        </w:rPr>
      </w:pPr>
    </w:p>
    <w:p w14:paraId="3C494266" w14:textId="77777777" w:rsidR="00A01F4B" w:rsidRPr="00CD7B18" w:rsidRDefault="00A01F4B" w:rsidP="002C2914">
      <w:pPr>
        <w:spacing w:after="240"/>
        <w:rPr>
          <w:rFonts w:ascii="Arial Narrow" w:hAnsi="Arial Narrow" w:cs="Arial"/>
          <w:bCs/>
          <w:u w:val="single"/>
        </w:rPr>
      </w:pPr>
      <w:r w:rsidRPr="00CD7B18">
        <w:rPr>
          <w:rFonts w:ascii="Arial Narrow" w:hAnsi="Arial Narrow" w:cs="Arial"/>
          <w:bCs/>
        </w:rPr>
        <w:t>1</w:t>
      </w:r>
      <w:r w:rsidR="003D762C" w:rsidRPr="00CD7B18">
        <w:rPr>
          <w:rFonts w:ascii="Arial Narrow" w:hAnsi="Arial Narrow" w:cs="Arial"/>
          <w:bCs/>
        </w:rPr>
        <w:t>6</w:t>
      </w:r>
      <w:r w:rsidRPr="00CD7B18">
        <w:rPr>
          <w:rFonts w:ascii="Arial Narrow" w:hAnsi="Arial Narrow" w:cs="Arial"/>
          <w:bCs/>
        </w:rPr>
        <w:t xml:space="preserve">.1 - </w:t>
      </w:r>
      <w:r w:rsidRPr="00CD7B18">
        <w:rPr>
          <w:rFonts w:ascii="Arial Narrow" w:hAnsi="Arial Narrow" w:cs="Arial"/>
          <w:bCs/>
          <w:u w:val="single"/>
        </w:rPr>
        <w:t>Instances chargées des procédures de recours</w:t>
      </w:r>
    </w:p>
    <w:p w14:paraId="618510AE" w14:textId="77777777" w:rsidR="001127F9" w:rsidRPr="00CD7B18" w:rsidRDefault="001127F9" w:rsidP="002C2914">
      <w:pPr>
        <w:rPr>
          <w:rFonts w:ascii="Arial Narrow" w:hAnsi="Arial Narrow" w:cs="Arial"/>
          <w:b w:val="0"/>
        </w:rPr>
      </w:pPr>
      <w:r w:rsidRPr="00CD7B18">
        <w:rPr>
          <w:rFonts w:ascii="Arial Narrow" w:hAnsi="Arial Narrow" w:cs="Arial"/>
          <w:b w:val="0"/>
        </w:rPr>
        <w:t>Tribunal administratif d’Amiens</w:t>
      </w:r>
    </w:p>
    <w:p w14:paraId="48DDC3F1" w14:textId="77777777" w:rsidR="001127F9" w:rsidRPr="00CD7B18" w:rsidRDefault="001127F9" w:rsidP="002C2914">
      <w:pPr>
        <w:rPr>
          <w:rFonts w:ascii="Arial Narrow" w:hAnsi="Arial Narrow" w:cs="Arial"/>
          <w:b w:val="0"/>
        </w:rPr>
      </w:pPr>
      <w:r w:rsidRPr="00CD7B18">
        <w:rPr>
          <w:rFonts w:ascii="Arial Narrow" w:hAnsi="Arial Narrow" w:cs="Arial"/>
          <w:b w:val="0"/>
        </w:rPr>
        <w:t>14 rue Lemerchier</w:t>
      </w:r>
    </w:p>
    <w:p w14:paraId="7EB2E17E" w14:textId="77777777" w:rsidR="001127F9" w:rsidRPr="00CD7B18" w:rsidRDefault="001127F9" w:rsidP="002C2914">
      <w:pPr>
        <w:rPr>
          <w:rFonts w:ascii="Arial Narrow" w:hAnsi="Arial Narrow" w:cs="Arial"/>
          <w:b w:val="0"/>
        </w:rPr>
      </w:pPr>
      <w:r w:rsidRPr="00CD7B18">
        <w:rPr>
          <w:rFonts w:ascii="Arial Narrow" w:hAnsi="Arial Narrow" w:cs="Arial"/>
          <w:b w:val="0"/>
        </w:rPr>
        <w:t>CS 81114</w:t>
      </w:r>
    </w:p>
    <w:p w14:paraId="2F81A306" w14:textId="77777777" w:rsidR="001127F9" w:rsidRPr="00CD7B18" w:rsidRDefault="001127F9" w:rsidP="002C2914">
      <w:pPr>
        <w:rPr>
          <w:rFonts w:ascii="Arial Narrow" w:hAnsi="Arial Narrow" w:cs="Arial"/>
          <w:b w:val="0"/>
        </w:rPr>
      </w:pPr>
      <w:r w:rsidRPr="00CD7B18">
        <w:rPr>
          <w:rFonts w:ascii="Arial Narrow" w:hAnsi="Arial Narrow" w:cs="Arial"/>
          <w:b w:val="0"/>
        </w:rPr>
        <w:t>80011 AMIENS CEDEX 01</w:t>
      </w:r>
    </w:p>
    <w:p w14:paraId="1B57E796" w14:textId="77777777" w:rsidR="001127F9" w:rsidRPr="00CD7B18" w:rsidRDefault="001127F9" w:rsidP="002C2914">
      <w:pPr>
        <w:rPr>
          <w:rFonts w:ascii="Arial Narrow" w:hAnsi="Arial Narrow" w:cs="Arial"/>
          <w:b w:val="0"/>
        </w:rPr>
      </w:pPr>
      <w:r w:rsidRPr="00CD7B18">
        <w:rPr>
          <w:rFonts w:ascii="Arial Narrow" w:hAnsi="Arial Narrow" w:cs="Arial"/>
          <w:b w:val="0"/>
        </w:rPr>
        <w:t>Tél : 03.22.33.61.70</w:t>
      </w:r>
    </w:p>
    <w:p w14:paraId="165C2722" w14:textId="77777777" w:rsidR="001127F9" w:rsidRPr="00CD7B18" w:rsidRDefault="001127F9" w:rsidP="002C2914">
      <w:pPr>
        <w:rPr>
          <w:rFonts w:ascii="Arial Narrow" w:hAnsi="Arial Narrow" w:cs="Arial"/>
          <w:b w:val="0"/>
        </w:rPr>
      </w:pPr>
      <w:r w:rsidRPr="00CD7B18">
        <w:rPr>
          <w:rFonts w:ascii="Arial Narrow" w:hAnsi="Arial Narrow" w:cs="Arial"/>
          <w:b w:val="0"/>
        </w:rPr>
        <w:t>Fax : 03.22.33.61.71</w:t>
      </w:r>
    </w:p>
    <w:p w14:paraId="6855FB52" w14:textId="5ECE2E0D" w:rsidR="001127F9" w:rsidRDefault="007533A0" w:rsidP="002C2914">
      <w:pPr>
        <w:rPr>
          <w:rFonts w:ascii="Arial Narrow" w:hAnsi="Arial Narrow" w:cs="Arial"/>
          <w:b w:val="0"/>
          <w:bCs/>
          <w:color w:val="0000FF"/>
          <w:u w:val="single"/>
        </w:rPr>
      </w:pPr>
      <w:hyperlink r:id="rId13" w:history="1">
        <w:r w:rsidR="001127F9" w:rsidRPr="00CD7B18">
          <w:rPr>
            <w:rFonts w:ascii="Arial Narrow" w:hAnsi="Arial Narrow" w:cs="Arial"/>
            <w:b w:val="0"/>
            <w:bCs/>
            <w:color w:val="0000FF"/>
            <w:u w:val="single"/>
          </w:rPr>
          <w:t>http://amiens.tribunal-administratif.fr/</w:t>
        </w:r>
      </w:hyperlink>
    </w:p>
    <w:p w14:paraId="45976CEE" w14:textId="7D02334B" w:rsidR="001127F9" w:rsidRPr="00CD7B18" w:rsidRDefault="001127F9" w:rsidP="002C2914">
      <w:pPr>
        <w:jc w:val="both"/>
        <w:rPr>
          <w:rFonts w:ascii="Arial Narrow" w:hAnsi="Arial Narrow" w:cs="Arial"/>
          <w:bCs/>
        </w:rPr>
      </w:pPr>
    </w:p>
    <w:p w14:paraId="5D3AAEC4" w14:textId="77777777" w:rsidR="00A01F4B" w:rsidRPr="00CD7B18" w:rsidRDefault="00A01F4B" w:rsidP="002C2914">
      <w:pPr>
        <w:spacing w:after="240"/>
        <w:jc w:val="both"/>
        <w:rPr>
          <w:rFonts w:ascii="Arial Narrow" w:hAnsi="Arial Narrow" w:cs="Arial"/>
          <w:bCs/>
          <w:u w:val="single"/>
        </w:rPr>
      </w:pPr>
      <w:r w:rsidRPr="00CD7B18">
        <w:rPr>
          <w:rFonts w:ascii="Arial Narrow" w:hAnsi="Arial Narrow" w:cs="Arial"/>
          <w:bCs/>
        </w:rPr>
        <w:t>1</w:t>
      </w:r>
      <w:r w:rsidR="003D762C" w:rsidRPr="00CD7B18">
        <w:rPr>
          <w:rFonts w:ascii="Arial Narrow" w:hAnsi="Arial Narrow" w:cs="Arial"/>
          <w:bCs/>
        </w:rPr>
        <w:t>6</w:t>
      </w:r>
      <w:r w:rsidRPr="00CD7B18">
        <w:rPr>
          <w:rFonts w:ascii="Arial Narrow" w:hAnsi="Arial Narrow" w:cs="Arial"/>
          <w:bCs/>
        </w:rPr>
        <w:t xml:space="preserve">.2 - </w:t>
      </w:r>
      <w:r w:rsidRPr="00CD7B18">
        <w:rPr>
          <w:rFonts w:ascii="Arial Narrow" w:hAnsi="Arial Narrow" w:cs="Arial"/>
          <w:bCs/>
          <w:u w:val="single"/>
        </w:rPr>
        <w:t>Service auprès duquel des renseignements peuvent être obtenus concernant l’introduction des recours</w:t>
      </w:r>
    </w:p>
    <w:p w14:paraId="2F4F79E8" w14:textId="77777777" w:rsidR="00837DEE" w:rsidRPr="00CD7B18" w:rsidRDefault="00837DEE" w:rsidP="002C2914">
      <w:pPr>
        <w:rPr>
          <w:rFonts w:ascii="Arial Narrow" w:hAnsi="Arial Narrow" w:cs="Arial"/>
          <w:b w:val="0"/>
          <w:bCs/>
        </w:rPr>
      </w:pPr>
      <w:r w:rsidRPr="00CD7B18">
        <w:rPr>
          <w:rFonts w:ascii="Arial Narrow" w:hAnsi="Arial Narrow" w:cs="Arial"/>
          <w:b w:val="0"/>
          <w:bCs/>
        </w:rPr>
        <w:t>Greffe du tribunal administratif d’Amiens</w:t>
      </w:r>
    </w:p>
    <w:p w14:paraId="170497EB" w14:textId="77777777" w:rsidR="00837DEE" w:rsidRPr="00CD7B18" w:rsidRDefault="00837DEE" w:rsidP="002C2914">
      <w:pPr>
        <w:rPr>
          <w:rFonts w:ascii="Arial Narrow" w:hAnsi="Arial Narrow" w:cs="Arial"/>
          <w:b w:val="0"/>
          <w:bCs/>
        </w:rPr>
      </w:pPr>
      <w:r w:rsidRPr="00CD7B18">
        <w:rPr>
          <w:rFonts w:ascii="Arial Narrow" w:hAnsi="Arial Narrow" w:cs="Arial"/>
          <w:b w:val="0"/>
          <w:bCs/>
        </w:rPr>
        <w:t>14 rue Lemerchier</w:t>
      </w:r>
    </w:p>
    <w:p w14:paraId="2644D5A9" w14:textId="77777777" w:rsidR="00837DEE" w:rsidRPr="00CD7B18" w:rsidRDefault="00837DEE" w:rsidP="002C2914">
      <w:pPr>
        <w:rPr>
          <w:rFonts w:ascii="Arial Narrow" w:hAnsi="Arial Narrow" w:cs="Arial"/>
          <w:b w:val="0"/>
          <w:bCs/>
        </w:rPr>
      </w:pPr>
      <w:r w:rsidRPr="00CD7B18">
        <w:rPr>
          <w:rFonts w:ascii="Arial Narrow" w:hAnsi="Arial Narrow" w:cs="Arial"/>
          <w:b w:val="0"/>
          <w:bCs/>
        </w:rPr>
        <w:t>CS 81114</w:t>
      </w:r>
    </w:p>
    <w:p w14:paraId="39C56C38" w14:textId="77777777" w:rsidR="00837DEE" w:rsidRPr="00CD7B18" w:rsidRDefault="00837DEE" w:rsidP="002C2914">
      <w:pPr>
        <w:rPr>
          <w:rFonts w:ascii="Arial Narrow" w:hAnsi="Arial Narrow" w:cs="Arial"/>
          <w:b w:val="0"/>
          <w:bCs/>
        </w:rPr>
      </w:pPr>
      <w:r w:rsidRPr="00CD7B18">
        <w:rPr>
          <w:rFonts w:ascii="Arial Narrow" w:hAnsi="Arial Narrow" w:cs="Arial"/>
          <w:b w:val="0"/>
          <w:bCs/>
        </w:rPr>
        <w:t>80011 AMIENS CEDEX 01</w:t>
      </w:r>
    </w:p>
    <w:p w14:paraId="65D5602E" w14:textId="77777777" w:rsidR="00837DEE" w:rsidRPr="00CD7B18" w:rsidRDefault="00837DEE" w:rsidP="002C2914">
      <w:pPr>
        <w:rPr>
          <w:rFonts w:ascii="Arial Narrow" w:hAnsi="Arial Narrow" w:cs="Arial"/>
          <w:b w:val="0"/>
          <w:bCs/>
        </w:rPr>
      </w:pPr>
      <w:r w:rsidRPr="00CD7B18">
        <w:rPr>
          <w:rFonts w:ascii="Arial Narrow" w:hAnsi="Arial Narrow" w:cs="Arial"/>
          <w:b w:val="0"/>
          <w:bCs/>
        </w:rPr>
        <w:t>Tél : 03.22.33.61.70</w:t>
      </w:r>
    </w:p>
    <w:p w14:paraId="45D7BB9F" w14:textId="77777777" w:rsidR="00837DEE" w:rsidRPr="00CD7B18" w:rsidRDefault="00837DEE" w:rsidP="002C2914">
      <w:pPr>
        <w:rPr>
          <w:rFonts w:ascii="Arial Narrow" w:hAnsi="Arial Narrow" w:cs="Arial"/>
          <w:b w:val="0"/>
          <w:bCs/>
        </w:rPr>
      </w:pPr>
      <w:r w:rsidRPr="00CD7B18">
        <w:rPr>
          <w:rFonts w:ascii="Arial Narrow" w:hAnsi="Arial Narrow" w:cs="Arial"/>
          <w:b w:val="0"/>
          <w:bCs/>
        </w:rPr>
        <w:t>Fax : 03.22.33.61.71</w:t>
      </w:r>
    </w:p>
    <w:p w14:paraId="0045A6B8" w14:textId="77777777" w:rsidR="00A01F4B" w:rsidRPr="00CD7B18" w:rsidRDefault="007533A0" w:rsidP="002C2914">
      <w:pPr>
        <w:rPr>
          <w:rFonts w:ascii="Arial Narrow" w:hAnsi="Arial Narrow" w:cs="Arial"/>
          <w:u w:val="single"/>
        </w:rPr>
      </w:pPr>
      <w:hyperlink r:id="rId14" w:history="1">
        <w:r w:rsidR="00837DEE" w:rsidRPr="00CD7B18">
          <w:rPr>
            <w:rStyle w:val="Lienhypertexte"/>
            <w:rFonts w:ascii="Arial Narrow" w:hAnsi="Arial Narrow" w:cs="Arial"/>
            <w:b w:val="0"/>
            <w:bCs/>
          </w:rPr>
          <w:t>greffe.ta-amiens@juradm.fr</w:t>
        </w:r>
      </w:hyperlink>
      <w:r w:rsidR="00837DEE" w:rsidRPr="00CD7B18">
        <w:rPr>
          <w:rFonts w:ascii="Arial Narrow" w:hAnsi="Arial Narrow" w:cs="Arial"/>
          <w:b w:val="0"/>
          <w:bCs/>
        </w:rPr>
        <w:t xml:space="preserve"> </w:t>
      </w:r>
    </w:p>
    <w:p w14:paraId="0B19A029" w14:textId="5876B77C" w:rsidR="00F65260" w:rsidRDefault="00F65260">
      <w:pPr>
        <w:rPr>
          <w:rFonts w:ascii="Arial Narrow" w:hAnsi="Arial Narrow" w:cs="Arial"/>
        </w:rPr>
      </w:pPr>
      <w:r>
        <w:rPr>
          <w:rFonts w:ascii="Arial Narrow" w:hAnsi="Arial Narrow" w:cs="Arial"/>
        </w:rPr>
        <w:br w:type="page"/>
      </w:r>
    </w:p>
    <w:p w14:paraId="5D69F7F9" w14:textId="77777777" w:rsidR="001E667A" w:rsidRPr="00CD7B18" w:rsidRDefault="001E667A" w:rsidP="002C2914">
      <w:pPr>
        <w:jc w:val="both"/>
        <w:rPr>
          <w:rFonts w:ascii="Arial Narrow" w:hAnsi="Arial Narrow" w:cs="Arial"/>
        </w:rPr>
      </w:pPr>
    </w:p>
    <w:p w14:paraId="71220B07" w14:textId="77777777" w:rsidR="004343B1" w:rsidRPr="00CD7B18" w:rsidRDefault="004343B1" w:rsidP="002C2914">
      <w:pPr>
        <w:jc w:val="both"/>
        <w:rPr>
          <w:rFonts w:ascii="Arial Narrow" w:hAnsi="Arial Narrow" w:cs="Arial"/>
          <w:u w:val="single"/>
        </w:rPr>
      </w:pPr>
      <w:r w:rsidRPr="00CD7B18">
        <w:rPr>
          <w:rFonts w:ascii="Arial Narrow" w:hAnsi="Arial Narrow" w:cs="Arial"/>
        </w:rPr>
        <w:t xml:space="preserve">16.3 </w:t>
      </w:r>
      <w:r w:rsidRPr="00CD7B18">
        <w:rPr>
          <w:rFonts w:ascii="Arial Narrow" w:hAnsi="Arial Narrow" w:cs="Arial"/>
          <w:u w:val="single"/>
        </w:rPr>
        <w:t xml:space="preserve">- Précisions concernant les </w:t>
      </w:r>
      <w:r w:rsidR="006A5019" w:rsidRPr="00CD7B18">
        <w:rPr>
          <w:rFonts w:ascii="Arial Narrow" w:hAnsi="Arial Narrow" w:cs="Arial"/>
          <w:u w:val="single"/>
        </w:rPr>
        <w:t xml:space="preserve">voies et </w:t>
      </w:r>
      <w:r w:rsidRPr="00CD7B18">
        <w:rPr>
          <w:rFonts w:ascii="Arial Narrow" w:hAnsi="Arial Narrow" w:cs="Arial"/>
          <w:u w:val="single"/>
        </w:rPr>
        <w:t xml:space="preserve">délais de recours </w:t>
      </w:r>
    </w:p>
    <w:p w14:paraId="420DF45C" w14:textId="77777777" w:rsidR="004343B1" w:rsidRPr="00CD7B18" w:rsidRDefault="004343B1" w:rsidP="002C2914">
      <w:pPr>
        <w:jc w:val="both"/>
        <w:rPr>
          <w:rFonts w:ascii="Arial Narrow" w:hAnsi="Arial Narrow" w:cs="Arial"/>
          <w:b w:val="0"/>
          <w:bCs/>
        </w:rPr>
      </w:pPr>
    </w:p>
    <w:p w14:paraId="2C643C79" w14:textId="77777777" w:rsidR="004343B1" w:rsidRPr="00CD7B18" w:rsidRDefault="004343B1" w:rsidP="002C2914">
      <w:pPr>
        <w:jc w:val="both"/>
        <w:rPr>
          <w:rFonts w:ascii="Arial Narrow" w:hAnsi="Arial Narrow" w:cs="Arial"/>
          <w:b w:val="0"/>
        </w:rPr>
      </w:pPr>
      <w:r w:rsidRPr="00CD7B18">
        <w:rPr>
          <w:rFonts w:ascii="Arial Narrow" w:hAnsi="Arial Narrow" w:cs="Arial"/>
          <w:b w:val="0"/>
        </w:rPr>
        <w:t>Peuvent être formés devant la juridiction visée au 1</w:t>
      </w:r>
      <w:r w:rsidR="00944AB8" w:rsidRPr="00CD7B18">
        <w:rPr>
          <w:rFonts w:ascii="Arial Narrow" w:hAnsi="Arial Narrow" w:cs="Arial"/>
          <w:b w:val="0"/>
        </w:rPr>
        <w:t>6</w:t>
      </w:r>
      <w:r w:rsidRPr="00CD7B18">
        <w:rPr>
          <w:rFonts w:ascii="Arial Narrow" w:hAnsi="Arial Narrow" w:cs="Arial"/>
          <w:b w:val="0"/>
        </w:rPr>
        <w:t>.1</w:t>
      </w:r>
      <w:r w:rsidR="00787EFC" w:rsidRPr="00CD7B18">
        <w:rPr>
          <w:rFonts w:ascii="Arial Narrow" w:hAnsi="Arial Narrow" w:cs="Arial"/>
          <w:b w:val="0"/>
        </w:rPr>
        <w:t xml:space="preserve"> </w:t>
      </w:r>
      <w:r w:rsidRPr="00CD7B18">
        <w:rPr>
          <w:rFonts w:ascii="Arial Narrow" w:hAnsi="Arial Narrow" w:cs="Arial"/>
          <w:b w:val="0"/>
        </w:rPr>
        <w:t xml:space="preserve">: </w:t>
      </w:r>
    </w:p>
    <w:p w14:paraId="1C70B9A3" w14:textId="77777777" w:rsidR="001E26F2" w:rsidRPr="00CD7B18" w:rsidRDefault="001E26F2" w:rsidP="002C2914">
      <w:pPr>
        <w:jc w:val="both"/>
        <w:rPr>
          <w:rFonts w:ascii="Arial Narrow" w:hAnsi="Arial Narrow" w:cs="Arial"/>
          <w:b w:val="0"/>
        </w:rPr>
      </w:pPr>
    </w:p>
    <w:p w14:paraId="2B8E673A" w14:textId="77777777" w:rsidR="004343B1" w:rsidRPr="00CD7B18" w:rsidRDefault="004343B1" w:rsidP="002C2914">
      <w:pPr>
        <w:jc w:val="both"/>
        <w:rPr>
          <w:rFonts w:ascii="Arial Narrow" w:hAnsi="Arial Narrow" w:cs="Arial"/>
          <w:b w:val="0"/>
        </w:rPr>
      </w:pPr>
      <w:r w:rsidRPr="00CD7B18">
        <w:rPr>
          <w:rFonts w:ascii="Arial Narrow" w:hAnsi="Arial Narrow" w:cs="Arial"/>
          <w:b w:val="0"/>
        </w:rPr>
        <w:t xml:space="preserve">- un référé pré-contractuel jusqu'à la signature du contrat conformément à l'article L551.1 et suivants du code de justice administrative </w:t>
      </w:r>
    </w:p>
    <w:p w14:paraId="111ADAB7" w14:textId="77777777" w:rsidR="001E26F2" w:rsidRPr="00CD7B18" w:rsidRDefault="001E26F2" w:rsidP="002C2914">
      <w:pPr>
        <w:jc w:val="both"/>
        <w:rPr>
          <w:rFonts w:ascii="Arial Narrow" w:hAnsi="Arial Narrow" w:cs="Arial"/>
          <w:b w:val="0"/>
        </w:rPr>
      </w:pPr>
    </w:p>
    <w:p w14:paraId="4E454C43" w14:textId="77777777" w:rsidR="004343B1" w:rsidRPr="00CD7B18" w:rsidRDefault="004343B1" w:rsidP="002C2914">
      <w:pPr>
        <w:jc w:val="both"/>
        <w:rPr>
          <w:rFonts w:ascii="Arial Narrow" w:hAnsi="Arial Narrow" w:cs="Arial"/>
          <w:b w:val="0"/>
        </w:rPr>
      </w:pPr>
      <w:r w:rsidRPr="00CD7B18">
        <w:rPr>
          <w:rFonts w:ascii="Arial Narrow" w:hAnsi="Arial Narrow" w:cs="Arial"/>
          <w:b w:val="0"/>
        </w:rPr>
        <w:t xml:space="preserve">- un référé contractuel à compter de la signature du marché et dans un délai de 31 jours suivants la publication de l'avis d'attribution conformément à l'article L551-13 et suivants du CJA </w:t>
      </w:r>
    </w:p>
    <w:p w14:paraId="538B7F81" w14:textId="77777777" w:rsidR="001E26F2" w:rsidRPr="00CD7B18" w:rsidRDefault="001E26F2" w:rsidP="002C2914">
      <w:pPr>
        <w:jc w:val="both"/>
        <w:rPr>
          <w:rFonts w:ascii="Arial Narrow" w:hAnsi="Arial Narrow" w:cs="Arial"/>
          <w:b w:val="0"/>
        </w:rPr>
      </w:pPr>
    </w:p>
    <w:p w14:paraId="29A7578C" w14:textId="77777777" w:rsidR="00F5529D" w:rsidRPr="00E823DB" w:rsidRDefault="004343B1" w:rsidP="00E823DB">
      <w:pPr>
        <w:rPr>
          <w:rFonts w:ascii="Arial Narrow" w:hAnsi="Arial Narrow" w:cs="Arial"/>
          <w:b w:val="0"/>
        </w:rPr>
      </w:pPr>
      <w:r w:rsidRPr="00CD7B18">
        <w:rPr>
          <w:rFonts w:ascii="Arial Narrow" w:hAnsi="Arial Narrow" w:cs="Arial"/>
          <w:b w:val="0"/>
        </w:rPr>
        <w:t>- un recours en contestation de la validité du marché, conformément à l'arrêt du Conseil d'Etat du 4 avril 2014 "Tarn et Garonne" dans un délai de 2 mois à compter de la publication de l'avis d'attribution.</w:t>
      </w:r>
    </w:p>
    <w:sectPr w:rsidR="00F5529D" w:rsidRPr="00E823DB" w:rsidSect="0072410E">
      <w:footerReference w:type="default" r:id="rId15"/>
      <w:pgSz w:w="11906" w:h="16838" w:code="9"/>
      <w:pgMar w:top="1077" w:right="924" w:bottom="1134" w:left="1077"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6B8180" w14:textId="77777777" w:rsidR="007533A0" w:rsidRDefault="007533A0">
      <w:r>
        <w:separator/>
      </w:r>
    </w:p>
  </w:endnote>
  <w:endnote w:type="continuationSeparator" w:id="0">
    <w:p w14:paraId="0EA936C2" w14:textId="77777777" w:rsidR="007533A0" w:rsidRDefault="00753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panose1 w:val="00000000000000000000"/>
    <w:charset w:val="00"/>
    <w:family w:val="roman"/>
    <w:pitch w:val="variable"/>
    <w:sig w:usb0="A00002FF" w:usb1="7800205A" w:usb2="14600000" w:usb3="00000000" w:csb0="00000193"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roman"/>
    <w:pitch w:val="fixed"/>
    <w:sig w:usb0="00000003" w:usb1="00000000" w:usb2="00000000" w:usb3="00000000" w:csb0="00000001" w:csb1="00000000"/>
  </w:font>
  <w:font w:name="TradeGothic LT Light">
    <w:altName w:val="Corbel"/>
    <w:charset w:val="00"/>
    <w:family w:val="auto"/>
    <w:pitch w:val="variable"/>
    <w:sig w:usb0="00000003" w:usb1="00000000" w:usb2="00000000" w:usb3="00000000" w:csb0="00000001" w:csb1="00000000"/>
  </w:font>
  <w:font w:name="Tunga">
    <w:panose1 w:val="020B0502040204020203"/>
    <w:charset w:val="00"/>
    <w:family w:val="auto"/>
    <w:pitch w:val="variable"/>
    <w:sig w:usb0="00400003" w:usb1="00000000" w:usb2="00000000" w:usb3="00000000" w:csb0="00000001" w:csb1="00000000"/>
  </w:font>
  <w:font w:name="CG Omega">
    <w:altName w:val="Cambri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ＭＳ ゴシック">
    <w:charset w:val="80"/>
    <w:family w:val="swiss"/>
    <w:pitch w:val="fixed"/>
    <w:sig w:usb0="E00002FF" w:usb1="6AC7FDFB" w:usb2="08000012" w:usb3="00000000" w:csb0="0002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roman"/>
    <w:pitch w:val="variable"/>
    <w:sig w:usb0="00000003" w:usb1="00000000" w:usb2="00000000" w:usb3="00000000" w:csb0="00000001" w:csb1="00000000"/>
  </w:font>
  <w:font w:name="New York">
    <w:panose1 w:val="00000000000000000000"/>
    <w:charset w:val="4D"/>
    <w:family w:val="roman"/>
    <w:notTrueType/>
    <w:pitch w:val="variable"/>
    <w:sig w:usb0="00000003" w:usb1="00000000" w:usb2="00000000" w:usb3="00000000" w:csb0="00000001" w:csb1="00000000"/>
  </w:font>
  <w:font w:name="TradeGothic LT">
    <w:altName w:val="Calibri"/>
    <w:charset w:val="00"/>
    <w:family w:val="auto"/>
    <w:pitch w:val="variable"/>
    <w:sig w:usb0="80000027"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24EE0" w14:textId="2C3D2385" w:rsidR="007444E0" w:rsidRPr="00E36C35" w:rsidRDefault="007444E0" w:rsidP="00F5529D">
    <w:pPr>
      <w:pStyle w:val="Pieddepage"/>
      <w:jc w:val="center"/>
      <w:rPr>
        <w:rFonts w:ascii="TradeGothic LT Light" w:hAnsi="TradeGothic LT Light"/>
        <w:sz w:val="16"/>
        <w:szCs w:val="16"/>
      </w:rPr>
    </w:pPr>
    <w:r w:rsidRPr="00E36C35">
      <w:rPr>
        <w:rFonts w:ascii="TradeGothic LT Light" w:hAnsi="TradeGothic LT Light"/>
        <w:sz w:val="16"/>
        <w:szCs w:val="16"/>
      </w:rPr>
      <w:t xml:space="preserve">Page </w:t>
    </w:r>
    <w:r w:rsidRPr="00E36C35">
      <w:rPr>
        <w:rFonts w:ascii="TradeGothic LT Light" w:hAnsi="TradeGothic LT Light"/>
        <w:sz w:val="16"/>
        <w:szCs w:val="16"/>
      </w:rPr>
      <w:fldChar w:fldCharType="begin"/>
    </w:r>
    <w:r w:rsidRPr="00E36C35">
      <w:rPr>
        <w:rFonts w:ascii="TradeGothic LT Light" w:hAnsi="TradeGothic LT Light"/>
        <w:sz w:val="16"/>
        <w:szCs w:val="16"/>
      </w:rPr>
      <w:instrText xml:space="preserve"> </w:instrText>
    </w:r>
    <w:r>
      <w:rPr>
        <w:rFonts w:ascii="TradeGothic LT Light" w:hAnsi="TradeGothic LT Light"/>
        <w:sz w:val="16"/>
        <w:szCs w:val="16"/>
      </w:rPr>
      <w:instrText>PAGE</w:instrText>
    </w:r>
    <w:r w:rsidRPr="00E36C35">
      <w:rPr>
        <w:rFonts w:ascii="TradeGothic LT Light" w:hAnsi="TradeGothic LT Light"/>
        <w:sz w:val="16"/>
        <w:szCs w:val="16"/>
      </w:rPr>
      <w:instrText xml:space="preserve"> </w:instrText>
    </w:r>
    <w:r w:rsidRPr="00E36C35">
      <w:rPr>
        <w:rFonts w:ascii="TradeGothic LT Light" w:hAnsi="TradeGothic LT Light"/>
        <w:sz w:val="16"/>
        <w:szCs w:val="16"/>
      </w:rPr>
      <w:fldChar w:fldCharType="separate"/>
    </w:r>
    <w:r w:rsidR="005B6357">
      <w:rPr>
        <w:rFonts w:ascii="TradeGothic LT Light" w:hAnsi="TradeGothic LT Light"/>
        <w:noProof/>
        <w:sz w:val="16"/>
        <w:szCs w:val="16"/>
      </w:rPr>
      <w:t>15</w:t>
    </w:r>
    <w:r w:rsidRPr="00E36C35">
      <w:rPr>
        <w:rFonts w:ascii="TradeGothic LT Light" w:hAnsi="TradeGothic LT Light"/>
        <w:sz w:val="16"/>
        <w:szCs w:val="16"/>
      </w:rPr>
      <w:fldChar w:fldCharType="end"/>
    </w:r>
    <w:r w:rsidRPr="00E36C35">
      <w:rPr>
        <w:rFonts w:ascii="TradeGothic LT Light" w:hAnsi="TradeGothic LT Light"/>
        <w:sz w:val="16"/>
        <w:szCs w:val="16"/>
      </w:rPr>
      <w:t xml:space="preserve"> </w:t>
    </w:r>
    <w:r>
      <w:rPr>
        <w:rFonts w:ascii="TradeGothic LT Light" w:hAnsi="TradeGothic LT Light"/>
        <w:sz w:val="16"/>
        <w:szCs w:val="16"/>
      </w:rPr>
      <w:t>/</w:t>
    </w:r>
    <w:r w:rsidRPr="00E36C35">
      <w:rPr>
        <w:rFonts w:ascii="TradeGothic LT Light" w:hAnsi="TradeGothic LT Light"/>
        <w:sz w:val="16"/>
        <w:szCs w:val="16"/>
      </w:rPr>
      <w:t xml:space="preserve"> </w:t>
    </w:r>
    <w:r w:rsidRPr="00E36C35">
      <w:rPr>
        <w:rFonts w:ascii="TradeGothic LT Light" w:hAnsi="TradeGothic LT Light"/>
        <w:sz w:val="16"/>
        <w:szCs w:val="16"/>
      </w:rPr>
      <w:fldChar w:fldCharType="begin"/>
    </w:r>
    <w:r w:rsidRPr="00E36C35">
      <w:rPr>
        <w:rFonts w:ascii="TradeGothic LT Light" w:hAnsi="TradeGothic LT Light"/>
        <w:sz w:val="16"/>
        <w:szCs w:val="16"/>
      </w:rPr>
      <w:instrText xml:space="preserve"> </w:instrText>
    </w:r>
    <w:r>
      <w:rPr>
        <w:rFonts w:ascii="TradeGothic LT Light" w:hAnsi="TradeGothic LT Light"/>
        <w:sz w:val="16"/>
        <w:szCs w:val="16"/>
      </w:rPr>
      <w:instrText>NUMPAGES</w:instrText>
    </w:r>
    <w:r w:rsidRPr="00E36C35">
      <w:rPr>
        <w:rFonts w:ascii="TradeGothic LT Light" w:hAnsi="TradeGothic LT Light"/>
        <w:sz w:val="16"/>
        <w:szCs w:val="16"/>
      </w:rPr>
      <w:instrText xml:space="preserve"> </w:instrText>
    </w:r>
    <w:r w:rsidRPr="00E36C35">
      <w:rPr>
        <w:rFonts w:ascii="TradeGothic LT Light" w:hAnsi="TradeGothic LT Light"/>
        <w:sz w:val="16"/>
        <w:szCs w:val="16"/>
      </w:rPr>
      <w:fldChar w:fldCharType="separate"/>
    </w:r>
    <w:r w:rsidR="005B6357">
      <w:rPr>
        <w:rFonts w:ascii="TradeGothic LT Light" w:hAnsi="TradeGothic LT Light"/>
        <w:noProof/>
        <w:sz w:val="16"/>
        <w:szCs w:val="16"/>
      </w:rPr>
      <w:t>15</w:t>
    </w:r>
    <w:r w:rsidRPr="00E36C35">
      <w:rPr>
        <w:rFonts w:ascii="TradeGothic LT Light" w:hAnsi="TradeGothic LT Light"/>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1F42BB" w14:textId="77777777" w:rsidR="007533A0" w:rsidRDefault="007533A0">
      <w:r>
        <w:separator/>
      </w:r>
    </w:p>
  </w:footnote>
  <w:footnote w:type="continuationSeparator" w:id="0">
    <w:p w14:paraId="46E403CD" w14:textId="77777777" w:rsidR="007533A0" w:rsidRDefault="007533A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1BA1A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3"/>
    <w:multiLevelType w:val="singleLevel"/>
    <w:tmpl w:val="0AD26AA6"/>
    <w:lvl w:ilvl="0">
      <w:start w:val="1"/>
      <w:numFmt w:val="bullet"/>
      <w:pStyle w:val="Listepuces2"/>
      <w:lvlText w:val=""/>
      <w:lvlJc w:val="left"/>
      <w:pPr>
        <w:tabs>
          <w:tab w:val="num" w:pos="643"/>
        </w:tabs>
        <w:ind w:left="643" w:hanging="360"/>
      </w:pPr>
      <w:rPr>
        <w:rFonts w:ascii="Symbol" w:hAnsi="Symbol" w:hint="default"/>
      </w:rPr>
    </w:lvl>
  </w:abstractNum>
  <w:abstractNum w:abstractNumId="2">
    <w:nsid w:val="FFFFFFFE"/>
    <w:multiLevelType w:val="singleLevel"/>
    <w:tmpl w:val="E760DD60"/>
    <w:lvl w:ilvl="0">
      <w:numFmt w:val="decimal"/>
      <w:lvlText w:val="*"/>
      <w:lvlJc w:val="left"/>
    </w:lvl>
  </w:abstractNum>
  <w:abstractNum w:abstractNumId="3">
    <w:nsid w:val="00000002"/>
    <w:multiLevelType w:val="singleLevel"/>
    <w:tmpl w:val="00000002"/>
    <w:name w:val="WW8Num2"/>
    <w:lvl w:ilvl="0">
      <w:start w:val="7"/>
      <w:numFmt w:val="bullet"/>
      <w:lvlText w:val="-"/>
      <w:lvlJc w:val="left"/>
      <w:pPr>
        <w:tabs>
          <w:tab w:val="num" w:pos="720"/>
        </w:tabs>
        <w:ind w:left="720" w:hanging="360"/>
      </w:pPr>
      <w:rPr>
        <w:rFonts w:ascii="Palatino" w:hAnsi="Palatino"/>
      </w:rPr>
    </w:lvl>
  </w:abstractNum>
  <w:abstractNum w:abstractNumId="4">
    <w:nsid w:val="00000003"/>
    <w:multiLevelType w:val="singleLevel"/>
    <w:tmpl w:val="00000003"/>
    <w:name w:val="WW8Num16"/>
    <w:lvl w:ilvl="0">
      <w:start w:val="5"/>
      <w:numFmt w:val="bullet"/>
      <w:lvlText w:val="-"/>
      <w:lvlJc w:val="left"/>
      <w:pPr>
        <w:tabs>
          <w:tab w:val="num" w:pos="450"/>
        </w:tabs>
        <w:ind w:left="450" w:hanging="360"/>
      </w:pPr>
      <w:rPr>
        <w:rFonts w:ascii="Times New Roman" w:hAnsi="Times New Roman" w:cs="Times New Roman"/>
      </w:rPr>
    </w:lvl>
  </w:abstractNum>
  <w:abstractNum w:abstractNumId="5">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6">
    <w:nsid w:val="07D760A4"/>
    <w:multiLevelType w:val="hybridMultilevel"/>
    <w:tmpl w:val="D33C56FC"/>
    <w:lvl w:ilvl="0" w:tplc="040C0001">
      <w:start w:val="1"/>
      <w:numFmt w:val="bullet"/>
      <w:lvlText w:val=""/>
      <w:lvlJc w:val="left"/>
      <w:pPr>
        <w:ind w:left="947" w:hanging="360"/>
      </w:pPr>
      <w:rPr>
        <w:rFonts w:ascii="Symbol" w:hAnsi="Symbol" w:hint="default"/>
      </w:rPr>
    </w:lvl>
    <w:lvl w:ilvl="1" w:tplc="040C0001">
      <w:start w:val="1"/>
      <w:numFmt w:val="bullet"/>
      <w:lvlText w:val=""/>
      <w:lvlJc w:val="left"/>
      <w:pPr>
        <w:ind w:left="1667" w:hanging="360"/>
      </w:pPr>
      <w:rPr>
        <w:rFonts w:ascii="Symbol" w:hAnsi="Symbol" w:hint="default"/>
      </w:rPr>
    </w:lvl>
    <w:lvl w:ilvl="2" w:tplc="040C0005" w:tentative="1">
      <w:start w:val="1"/>
      <w:numFmt w:val="bullet"/>
      <w:lvlText w:val=""/>
      <w:lvlJc w:val="left"/>
      <w:pPr>
        <w:ind w:left="2387" w:hanging="360"/>
      </w:pPr>
      <w:rPr>
        <w:rFonts w:ascii="Wingdings" w:hAnsi="Wingdings" w:hint="default"/>
      </w:rPr>
    </w:lvl>
    <w:lvl w:ilvl="3" w:tplc="040C0001" w:tentative="1">
      <w:start w:val="1"/>
      <w:numFmt w:val="bullet"/>
      <w:lvlText w:val=""/>
      <w:lvlJc w:val="left"/>
      <w:pPr>
        <w:ind w:left="3107" w:hanging="360"/>
      </w:pPr>
      <w:rPr>
        <w:rFonts w:ascii="Symbol" w:hAnsi="Symbol" w:hint="default"/>
      </w:rPr>
    </w:lvl>
    <w:lvl w:ilvl="4" w:tplc="040C0003" w:tentative="1">
      <w:start w:val="1"/>
      <w:numFmt w:val="bullet"/>
      <w:lvlText w:val="o"/>
      <w:lvlJc w:val="left"/>
      <w:pPr>
        <w:ind w:left="3827" w:hanging="360"/>
      </w:pPr>
      <w:rPr>
        <w:rFonts w:ascii="Courier New" w:hAnsi="Courier New" w:cs="Courier New" w:hint="default"/>
      </w:rPr>
    </w:lvl>
    <w:lvl w:ilvl="5" w:tplc="040C0005" w:tentative="1">
      <w:start w:val="1"/>
      <w:numFmt w:val="bullet"/>
      <w:lvlText w:val=""/>
      <w:lvlJc w:val="left"/>
      <w:pPr>
        <w:ind w:left="4547" w:hanging="360"/>
      </w:pPr>
      <w:rPr>
        <w:rFonts w:ascii="Wingdings" w:hAnsi="Wingdings" w:hint="default"/>
      </w:rPr>
    </w:lvl>
    <w:lvl w:ilvl="6" w:tplc="040C0001" w:tentative="1">
      <w:start w:val="1"/>
      <w:numFmt w:val="bullet"/>
      <w:lvlText w:val=""/>
      <w:lvlJc w:val="left"/>
      <w:pPr>
        <w:ind w:left="5267" w:hanging="360"/>
      </w:pPr>
      <w:rPr>
        <w:rFonts w:ascii="Symbol" w:hAnsi="Symbol" w:hint="default"/>
      </w:rPr>
    </w:lvl>
    <w:lvl w:ilvl="7" w:tplc="040C0003" w:tentative="1">
      <w:start w:val="1"/>
      <w:numFmt w:val="bullet"/>
      <w:lvlText w:val="o"/>
      <w:lvlJc w:val="left"/>
      <w:pPr>
        <w:ind w:left="5987" w:hanging="360"/>
      </w:pPr>
      <w:rPr>
        <w:rFonts w:ascii="Courier New" w:hAnsi="Courier New" w:cs="Courier New" w:hint="default"/>
      </w:rPr>
    </w:lvl>
    <w:lvl w:ilvl="8" w:tplc="040C0005" w:tentative="1">
      <w:start w:val="1"/>
      <w:numFmt w:val="bullet"/>
      <w:lvlText w:val=""/>
      <w:lvlJc w:val="left"/>
      <w:pPr>
        <w:ind w:left="6707" w:hanging="360"/>
      </w:pPr>
      <w:rPr>
        <w:rFonts w:ascii="Wingdings" w:hAnsi="Wingdings" w:hint="default"/>
      </w:rPr>
    </w:lvl>
  </w:abstractNum>
  <w:abstractNum w:abstractNumId="7">
    <w:nsid w:val="0B09095A"/>
    <w:multiLevelType w:val="hybridMultilevel"/>
    <w:tmpl w:val="28D24AD4"/>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nsid w:val="0CBA73C3"/>
    <w:multiLevelType w:val="hybridMultilevel"/>
    <w:tmpl w:val="9606FBE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0E173543"/>
    <w:multiLevelType w:val="multilevel"/>
    <w:tmpl w:val="08364900"/>
    <w:lvl w:ilvl="0">
      <w:start w:val="3"/>
      <w:numFmt w:val="decimal"/>
      <w:lvlText w:val="%1"/>
      <w:lvlJc w:val="left"/>
      <w:pPr>
        <w:tabs>
          <w:tab w:val="num" w:pos="405"/>
        </w:tabs>
        <w:ind w:left="405" w:hanging="405"/>
      </w:pPr>
      <w:rPr>
        <w:rFonts w:hint="default"/>
        <w:u w:val="none"/>
      </w:rPr>
    </w:lvl>
    <w:lvl w:ilvl="1">
      <w:start w:val="2"/>
      <w:numFmt w:val="decimal"/>
      <w:lvlText w:val="%1.%2"/>
      <w:lvlJc w:val="left"/>
      <w:pPr>
        <w:tabs>
          <w:tab w:val="num" w:pos="405"/>
        </w:tabs>
        <w:ind w:left="405" w:hanging="405"/>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0">
    <w:nsid w:val="17990749"/>
    <w:multiLevelType w:val="hybridMultilevel"/>
    <w:tmpl w:val="830CEE2C"/>
    <w:lvl w:ilvl="0" w:tplc="F726F4D6">
      <w:start w:val="3"/>
      <w:numFmt w:val="bullet"/>
      <w:lvlText w:val=""/>
      <w:lvlJc w:val="left"/>
      <w:pPr>
        <w:tabs>
          <w:tab w:val="num" w:pos="1429"/>
        </w:tabs>
        <w:ind w:left="1429" w:hanging="360"/>
      </w:pPr>
      <w:rPr>
        <w:rFonts w:ascii="Wingdings" w:eastAsia="Times New Roman" w:hAnsi="Wingdings" w:cs="Arial" w:hint="default"/>
      </w:rPr>
    </w:lvl>
    <w:lvl w:ilvl="1" w:tplc="040C0001">
      <w:start w:val="1"/>
      <w:numFmt w:val="bullet"/>
      <w:lvlText w:val=""/>
      <w:lvlJc w:val="left"/>
      <w:pPr>
        <w:tabs>
          <w:tab w:val="num" w:pos="2149"/>
        </w:tabs>
        <w:ind w:left="2149" w:hanging="360"/>
      </w:pPr>
      <w:rPr>
        <w:rFonts w:ascii="Symbol" w:hAnsi="Symbol"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11">
    <w:nsid w:val="18774367"/>
    <w:multiLevelType w:val="hybridMultilevel"/>
    <w:tmpl w:val="8062D70A"/>
    <w:lvl w:ilvl="0" w:tplc="55B21762">
      <w:start w:val="1"/>
      <w:numFmt w:val="upperLetter"/>
      <w:lvlText w:val="%1-"/>
      <w:lvlJc w:val="left"/>
      <w:pPr>
        <w:ind w:left="587" w:hanging="360"/>
      </w:pPr>
      <w:rPr>
        <w:rFonts w:hint="default"/>
      </w:rPr>
    </w:lvl>
    <w:lvl w:ilvl="1" w:tplc="040C0019" w:tentative="1">
      <w:start w:val="1"/>
      <w:numFmt w:val="lowerLetter"/>
      <w:lvlText w:val="%2."/>
      <w:lvlJc w:val="left"/>
      <w:pPr>
        <w:ind w:left="1307" w:hanging="360"/>
      </w:pPr>
    </w:lvl>
    <w:lvl w:ilvl="2" w:tplc="040C001B" w:tentative="1">
      <w:start w:val="1"/>
      <w:numFmt w:val="lowerRoman"/>
      <w:lvlText w:val="%3."/>
      <w:lvlJc w:val="right"/>
      <w:pPr>
        <w:ind w:left="2027" w:hanging="180"/>
      </w:pPr>
    </w:lvl>
    <w:lvl w:ilvl="3" w:tplc="040C000F" w:tentative="1">
      <w:start w:val="1"/>
      <w:numFmt w:val="decimal"/>
      <w:lvlText w:val="%4."/>
      <w:lvlJc w:val="left"/>
      <w:pPr>
        <w:ind w:left="2747" w:hanging="360"/>
      </w:pPr>
    </w:lvl>
    <w:lvl w:ilvl="4" w:tplc="040C0019" w:tentative="1">
      <w:start w:val="1"/>
      <w:numFmt w:val="lowerLetter"/>
      <w:lvlText w:val="%5."/>
      <w:lvlJc w:val="left"/>
      <w:pPr>
        <w:ind w:left="3467" w:hanging="360"/>
      </w:pPr>
    </w:lvl>
    <w:lvl w:ilvl="5" w:tplc="040C001B" w:tentative="1">
      <w:start w:val="1"/>
      <w:numFmt w:val="lowerRoman"/>
      <w:lvlText w:val="%6."/>
      <w:lvlJc w:val="right"/>
      <w:pPr>
        <w:ind w:left="4187" w:hanging="180"/>
      </w:pPr>
    </w:lvl>
    <w:lvl w:ilvl="6" w:tplc="040C000F" w:tentative="1">
      <w:start w:val="1"/>
      <w:numFmt w:val="decimal"/>
      <w:lvlText w:val="%7."/>
      <w:lvlJc w:val="left"/>
      <w:pPr>
        <w:ind w:left="4907" w:hanging="360"/>
      </w:pPr>
    </w:lvl>
    <w:lvl w:ilvl="7" w:tplc="040C0019" w:tentative="1">
      <w:start w:val="1"/>
      <w:numFmt w:val="lowerLetter"/>
      <w:lvlText w:val="%8."/>
      <w:lvlJc w:val="left"/>
      <w:pPr>
        <w:ind w:left="5627" w:hanging="360"/>
      </w:pPr>
    </w:lvl>
    <w:lvl w:ilvl="8" w:tplc="040C001B" w:tentative="1">
      <w:start w:val="1"/>
      <w:numFmt w:val="lowerRoman"/>
      <w:lvlText w:val="%9."/>
      <w:lvlJc w:val="right"/>
      <w:pPr>
        <w:ind w:left="6347" w:hanging="180"/>
      </w:pPr>
    </w:lvl>
  </w:abstractNum>
  <w:abstractNum w:abstractNumId="12">
    <w:nsid w:val="1AF26F14"/>
    <w:multiLevelType w:val="hybridMultilevel"/>
    <w:tmpl w:val="F3B88082"/>
    <w:lvl w:ilvl="0" w:tplc="0A1E8672">
      <w:start w:val="1"/>
      <w:numFmt w:val="bullet"/>
      <w:pStyle w:val="Liste5"/>
      <w:lvlText w:val=""/>
      <w:lvlJc w:val="left"/>
      <w:pPr>
        <w:tabs>
          <w:tab w:val="num" w:pos="360"/>
        </w:tabs>
        <w:ind w:left="284" w:hanging="284"/>
      </w:pPr>
      <w:rPr>
        <w:rFonts w:ascii="Symbol" w:hAnsi="Symbol" w:hint="default"/>
        <w:sz w:val="18"/>
      </w:rPr>
    </w:lvl>
    <w:lvl w:ilvl="1" w:tplc="040C0001">
      <w:start w:val="1"/>
      <w:numFmt w:val="bullet"/>
      <w:lvlText w:val=""/>
      <w:lvlJc w:val="left"/>
      <w:pPr>
        <w:tabs>
          <w:tab w:val="num" w:pos="1440"/>
        </w:tabs>
        <w:ind w:left="1440" w:hanging="360"/>
      </w:pPr>
      <w:rPr>
        <w:rFonts w:ascii="Symbol" w:hAnsi="Symbol" w:hint="default"/>
        <w:sz w:val="1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1BAD77B8"/>
    <w:multiLevelType w:val="hybridMultilevel"/>
    <w:tmpl w:val="2014FD36"/>
    <w:lvl w:ilvl="0" w:tplc="40B60E5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F373183"/>
    <w:multiLevelType w:val="hybridMultilevel"/>
    <w:tmpl w:val="59B013C2"/>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nsid w:val="22DB635D"/>
    <w:multiLevelType w:val="hybridMultilevel"/>
    <w:tmpl w:val="1F10F5C8"/>
    <w:lvl w:ilvl="0" w:tplc="040C0003">
      <w:start w:val="1"/>
      <w:numFmt w:val="bullet"/>
      <w:lvlText w:val="o"/>
      <w:lvlJc w:val="left"/>
      <w:pPr>
        <w:tabs>
          <w:tab w:val="num" w:pos="720"/>
        </w:tabs>
        <w:ind w:left="720" w:hanging="360"/>
      </w:pPr>
      <w:rPr>
        <w:rFonts w:ascii="Courier New" w:hAnsi="Courier New" w:cs="Courier New" w:hint="default"/>
        <w:color w:val="auto"/>
      </w:rPr>
    </w:lvl>
    <w:lvl w:ilvl="1" w:tplc="040C0005">
      <w:start w:val="1"/>
      <w:numFmt w:val="bullet"/>
      <w:lvlText w:val=""/>
      <w:lvlJc w:val="left"/>
      <w:pPr>
        <w:tabs>
          <w:tab w:val="num" w:pos="1440"/>
        </w:tabs>
        <w:ind w:left="1440" w:hanging="360"/>
      </w:pPr>
      <w:rPr>
        <w:rFonts w:ascii="Wingdings" w:hAnsi="Wingdings" w:hint="default"/>
        <w:color w:val="auto"/>
      </w:rPr>
    </w:lvl>
    <w:lvl w:ilvl="2" w:tplc="BF409F00">
      <w:numFmt w:val="bullet"/>
      <w:lvlText w:val="-"/>
      <w:lvlJc w:val="left"/>
      <w:pPr>
        <w:tabs>
          <w:tab w:val="num" w:pos="2160"/>
        </w:tabs>
        <w:ind w:left="2160" w:hanging="360"/>
      </w:pPr>
      <w:rPr>
        <w:rFonts w:ascii="Arial" w:eastAsia="Times New Roman" w:hAnsi="Arial" w:cs="Arial"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5100383"/>
    <w:multiLevelType w:val="singleLevel"/>
    <w:tmpl w:val="B08C9A28"/>
    <w:lvl w:ilvl="0">
      <w:start w:val="1"/>
      <w:numFmt w:val="bullet"/>
      <w:pStyle w:val="Listepuces"/>
      <w:lvlText w:val=""/>
      <w:lvlJc w:val="left"/>
      <w:pPr>
        <w:tabs>
          <w:tab w:val="num" w:pos="1352"/>
        </w:tabs>
        <w:ind w:left="1276" w:hanging="284"/>
      </w:pPr>
      <w:rPr>
        <w:rFonts w:ascii="Symbol" w:hAnsi="Symbol" w:hint="default"/>
        <w:sz w:val="18"/>
      </w:rPr>
    </w:lvl>
  </w:abstractNum>
  <w:abstractNum w:abstractNumId="17">
    <w:nsid w:val="28267653"/>
    <w:multiLevelType w:val="hybridMultilevel"/>
    <w:tmpl w:val="0582987A"/>
    <w:lvl w:ilvl="0" w:tplc="040C000F">
      <w:start w:val="1"/>
      <w:numFmt w:val="decimal"/>
      <w:lvlText w:val="%1."/>
      <w:lvlJc w:val="left"/>
      <w:pPr>
        <w:ind w:left="947" w:hanging="360"/>
      </w:pPr>
    </w:lvl>
    <w:lvl w:ilvl="1" w:tplc="040C0019" w:tentative="1">
      <w:start w:val="1"/>
      <w:numFmt w:val="lowerLetter"/>
      <w:lvlText w:val="%2."/>
      <w:lvlJc w:val="left"/>
      <w:pPr>
        <w:ind w:left="1667" w:hanging="360"/>
      </w:pPr>
    </w:lvl>
    <w:lvl w:ilvl="2" w:tplc="040C001B" w:tentative="1">
      <w:start w:val="1"/>
      <w:numFmt w:val="lowerRoman"/>
      <w:lvlText w:val="%3."/>
      <w:lvlJc w:val="right"/>
      <w:pPr>
        <w:ind w:left="2387" w:hanging="180"/>
      </w:pPr>
    </w:lvl>
    <w:lvl w:ilvl="3" w:tplc="040C000F" w:tentative="1">
      <w:start w:val="1"/>
      <w:numFmt w:val="decimal"/>
      <w:lvlText w:val="%4."/>
      <w:lvlJc w:val="left"/>
      <w:pPr>
        <w:ind w:left="3107" w:hanging="360"/>
      </w:pPr>
    </w:lvl>
    <w:lvl w:ilvl="4" w:tplc="040C0019" w:tentative="1">
      <w:start w:val="1"/>
      <w:numFmt w:val="lowerLetter"/>
      <w:lvlText w:val="%5."/>
      <w:lvlJc w:val="left"/>
      <w:pPr>
        <w:ind w:left="3827" w:hanging="360"/>
      </w:pPr>
    </w:lvl>
    <w:lvl w:ilvl="5" w:tplc="040C001B" w:tentative="1">
      <w:start w:val="1"/>
      <w:numFmt w:val="lowerRoman"/>
      <w:lvlText w:val="%6."/>
      <w:lvlJc w:val="right"/>
      <w:pPr>
        <w:ind w:left="4547" w:hanging="180"/>
      </w:pPr>
    </w:lvl>
    <w:lvl w:ilvl="6" w:tplc="040C000F" w:tentative="1">
      <w:start w:val="1"/>
      <w:numFmt w:val="decimal"/>
      <w:lvlText w:val="%7."/>
      <w:lvlJc w:val="left"/>
      <w:pPr>
        <w:ind w:left="5267" w:hanging="360"/>
      </w:pPr>
    </w:lvl>
    <w:lvl w:ilvl="7" w:tplc="040C0019" w:tentative="1">
      <w:start w:val="1"/>
      <w:numFmt w:val="lowerLetter"/>
      <w:lvlText w:val="%8."/>
      <w:lvlJc w:val="left"/>
      <w:pPr>
        <w:ind w:left="5987" w:hanging="360"/>
      </w:pPr>
    </w:lvl>
    <w:lvl w:ilvl="8" w:tplc="040C001B" w:tentative="1">
      <w:start w:val="1"/>
      <w:numFmt w:val="lowerRoman"/>
      <w:lvlText w:val="%9."/>
      <w:lvlJc w:val="right"/>
      <w:pPr>
        <w:ind w:left="6707" w:hanging="180"/>
      </w:pPr>
    </w:lvl>
  </w:abstractNum>
  <w:abstractNum w:abstractNumId="18">
    <w:nsid w:val="2AFA06EE"/>
    <w:multiLevelType w:val="hybridMultilevel"/>
    <w:tmpl w:val="B464CEEC"/>
    <w:lvl w:ilvl="0" w:tplc="040C0001">
      <w:start w:val="1"/>
      <w:numFmt w:val="bullet"/>
      <w:lvlText w:val=""/>
      <w:lvlJc w:val="left"/>
      <w:pPr>
        <w:ind w:left="348" w:hanging="360"/>
      </w:pPr>
      <w:rPr>
        <w:rFonts w:ascii="Symbol" w:hAnsi="Symbol" w:hint="default"/>
      </w:rPr>
    </w:lvl>
    <w:lvl w:ilvl="1" w:tplc="040C0003">
      <w:start w:val="1"/>
      <w:numFmt w:val="bullet"/>
      <w:lvlText w:val="o"/>
      <w:lvlJc w:val="left"/>
      <w:pPr>
        <w:ind w:left="1068" w:hanging="360"/>
      </w:pPr>
      <w:rPr>
        <w:rFonts w:ascii="Courier New" w:hAnsi="Courier New" w:cs="Courier New" w:hint="default"/>
      </w:rPr>
    </w:lvl>
    <w:lvl w:ilvl="2" w:tplc="1D06D902">
      <w:numFmt w:val="bullet"/>
      <w:lvlText w:val="-"/>
      <w:lvlJc w:val="left"/>
      <w:pPr>
        <w:ind w:left="1788" w:hanging="360"/>
      </w:pPr>
      <w:rPr>
        <w:rFonts w:ascii="Courier" w:hAnsi="Courier" w:cs="Courier" w:hint="default"/>
        <w:sz w:val="20"/>
      </w:rPr>
    </w:lvl>
    <w:lvl w:ilvl="3" w:tplc="040C0001" w:tentative="1">
      <w:start w:val="1"/>
      <w:numFmt w:val="bullet"/>
      <w:lvlText w:val=""/>
      <w:lvlJc w:val="left"/>
      <w:pPr>
        <w:ind w:left="2508" w:hanging="360"/>
      </w:pPr>
      <w:rPr>
        <w:rFonts w:ascii="Symbol" w:hAnsi="Symbol" w:hint="default"/>
      </w:rPr>
    </w:lvl>
    <w:lvl w:ilvl="4" w:tplc="040C0003" w:tentative="1">
      <w:start w:val="1"/>
      <w:numFmt w:val="bullet"/>
      <w:lvlText w:val="o"/>
      <w:lvlJc w:val="left"/>
      <w:pPr>
        <w:ind w:left="3228" w:hanging="360"/>
      </w:pPr>
      <w:rPr>
        <w:rFonts w:ascii="Courier New" w:hAnsi="Courier New" w:cs="Courier New" w:hint="default"/>
      </w:rPr>
    </w:lvl>
    <w:lvl w:ilvl="5" w:tplc="040C0005" w:tentative="1">
      <w:start w:val="1"/>
      <w:numFmt w:val="bullet"/>
      <w:lvlText w:val=""/>
      <w:lvlJc w:val="left"/>
      <w:pPr>
        <w:ind w:left="3948" w:hanging="360"/>
      </w:pPr>
      <w:rPr>
        <w:rFonts w:ascii="Wingdings" w:hAnsi="Wingdings" w:hint="default"/>
      </w:rPr>
    </w:lvl>
    <w:lvl w:ilvl="6" w:tplc="040C0001" w:tentative="1">
      <w:start w:val="1"/>
      <w:numFmt w:val="bullet"/>
      <w:lvlText w:val=""/>
      <w:lvlJc w:val="left"/>
      <w:pPr>
        <w:ind w:left="4668" w:hanging="360"/>
      </w:pPr>
      <w:rPr>
        <w:rFonts w:ascii="Symbol" w:hAnsi="Symbol" w:hint="default"/>
      </w:rPr>
    </w:lvl>
    <w:lvl w:ilvl="7" w:tplc="040C0003" w:tentative="1">
      <w:start w:val="1"/>
      <w:numFmt w:val="bullet"/>
      <w:lvlText w:val="o"/>
      <w:lvlJc w:val="left"/>
      <w:pPr>
        <w:ind w:left="5388" w:hanging="360"/>
      </w:pPr>
      <w:rPr>
        <w:rFonts w:ascii="Courier New" w:hAnsi="Courier New" w:cs="Courier New" w:hint="default"/>
      </w:rPr>
    </w:lvl>
    <w:lvl w:ilvl="8" w:tplc="040C0005" w:tentative="1">
      <w:start w:val="1"/>
      <w:numFmt w:val="bullet"/>
      <w:lvlText w:val=""/>
      <w:lvlJc w:val="left"/>
      <w:pPr>
        <w:ind w:left="6108" w:hanging="360"/>
      </w:pPr>
      <w:rPr>
        <w:rFonts w:ascii="Wingdings" w:hAnsi="Wingdings" w:hint="default"/>
      </w:rPr>
    </w:lvl>
  </w:abstractNum>
  <w:abstractNum w:abstractNumId="19">
    <w:nsid w:val="32582938"/>
    <w:multiLevelType w:val="hybridMultilevel"/>
    <w:tmpl w:val="E268540E"/>
    <w:lvl w:ilvl="0" w:tplc="040C0001">
      <w:start w:val="1"/>
      <w:numFmt w:val="bullet"/>
      <w:lvlText w:val=""/>
      <w:lvlJc w:val="left"/>
      <w:pPr>
        <w:ind w:left="947" w:hanging="360"/>
      </w:pPr>
      <w:rPr>
        <w:rFonts w:ascii="Symbol" w:hAnsi="Symbol" w:hint="default"/>
      </w:rPr>
    </w:lvl>
    <w:lvl w:ilvl="1" w:tplc="040C0019" w:tentative="1">
      <w:start w:val="1"/>
      <w:numFmt w:val="lowerLetter"/>
      <w:lvlText w:val="%2."/>
      <w:lvlJc w:val="left"/>
      <w:pPr>
        <w:ind w:left="1667" w:hanging="360"/>
      </w:pPr>
    </w:lvl>
    <w:lvl w:ilvl="2" w:tplc="040C001B" w:tentative="1">
      <w:start w:val="1"/>
      <w:numFmt w:val="lowerRoman"/>
      <w:lvlText w:val="%3."/>
      <w:lvlJc w:val="right"/>
      <w:pPr>
        <w:ind w:left="2387" w:hanging="180"/>
      </w:pPr>
    </w:lvl>
    <w:lvl w:ilvl="3" w:tplc="040C000F" w:tentative="1">
      <w:start w:val="1"/>
      <w:numFmt w:val="decimal"/>
      <w:lvlText w:val="%4."/>
      <w:lvlJc w:val="left"/>
      <w:pPr>
        <w:ind w:left="3107" w:hanging="360"/>
      </w:pPr>
    </w:lvl>
    <w:lvl w:ilvl="4" w:tplc="040C0019" w:tentative="1">
      <w:start w:val="1"/>
      <w:numFmt w:val="lowerLetter"/>
      <w:lvlText w:val="%5."/>
      <w:lvlJc w:val="left"/>
      <w:pPr>
        <w:ind w:left="3827" w:hanging="360"/>
      </w:pPr>
    </w:lvl>
    <w:lvl w:ilvl="5" w:tplc="040C001B" w:tentative="1">
      <w:start w:val="1"/>
      <w:numFmt w:val="lowerRoman"/>
      <w:lvlText w:val="%6."/>
      <w:lvlJc w:val="right"/>
      <w:pPr>
        <w:ind w:left="4547" w:hanging="180"/>
      </w:pPr>
    </w:lvl>
    <w:lvl w:ilvl="6" w:tplc="040C000F" w:tentative="1">
      <w:start w:val="1"/>
      <w:numFmt w:val="decimal"/>
      <w:lvlText w:val="%7."/>
      <w:lvlJc w:val="left"/>
      <w:pPr>
        <w:ind w:left="5267" w:hanging="360"/>
      </w:pPr>
    </w:lvl>
    <w:lvl w:ilvl="7" w:tplc="040C0019" w:tentative="1">
      <w:start w:val="1"/>
      <w:numFmt w:val="lowerLetter"/>
      <w:lvlText w:val="%8."/>
      <w:lvlJc w:val="left"/>
      <w:pPr>
        <w:ind w:left="5987" w:hanging="360"/>
      </w:pPr>
    </w:lvl>
    <w:lvl w:ilvl="8" w:tplc="040C001B" w:tentative="1">
      <w:start w:val="1"/>
      <w:numFmt w:val="lowerRoman"/>
      <w:lvlText w:val="%9."/>
      <w:lvlJc w:val="right"/>
      <w:pPr>
        <w:ind w:left="6707" w:hanging="180"/>
      </w:pPr>
    </w:lvl>
  </w:abstractNum>
  <w:abstractNum w:abstractNumId="20">
    <w:nsid w:val="33643962"/>
    <w:multiLevelType w:val="hybridMultilevel"/>
    <w:tmpl w:val="EE4C6FD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38717904"/>
    <w:multiLevelType w:val="singleLevel"/>
    <w:tmpl w:val="E760DD60"/>
    <w:lvl w:ilvl="0">
      <w:numFmt w:val="decimal"/>
      <w:lvlText w:val="*"/>
      <w:lvlJc w:val="left"/>
    </w:lvl>
  </w:abstractNum>
  <w:abstractNum w:abstractNumId="22">
    <w:nsid w:val="421A2A85"/>
    <w:multiLevelType w:val="hybridMultilevel"/>
    <w:tmpl w:val="C1C08C98"/>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3">
    <w:nsid w:val="49410477"/>
    <w:multiLevelType w:val="hybridMultilevel"/>
    <w:tmpl w:val="DB2E0D0C"/>
    <w:lvl w:ilvl="0" w:tplc="5888E9DA">
      <w:start w:val="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14D300A"/>
    <w:multiLevelType w:val="hybridMultilevel"/>
    <w:tmpl w:val="36CC8A8E"/>
    <w:lvl w:ilvl="0" w:tplc="89ACF84C">
      <w:start w:val="2"/>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nsid w:val="53552164"/>
    <w:multiLevelType w:val="hybridMultilevel"/>
    <w:tmpl w:val="40348A10"/>
    <w:lvl w:ilvl="0" w:tplc="F726F4D6">
      <w:start w:val="3"/>
      <w:numFmt w:val="bullet"/>
      <w:lvlText w:val=""/>
      <w:lvlJc w:val="left"/>
      <w:pPr>
        <w:ind w:left="1069" w:hanging="360"/>
      </w:pPr>
      <w:rPr>
        <w:rFonts w:ascii="Wingdings" w:eastAsia="Times New Roman" w:hAnsi="Wingdings"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6">
    <w:nsid w:val="55E46582"/>
    <w:multiLevelType w:val="hybridMultilevel"/>
    <w:tmpl w:val="F796F032"/>
    <w:lvl w:ilvl="0" w:tplc="42FABEF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99C74DF"/>
    <w:multiLevelType w:val="hybridMultilevel"/>
    <w:tmpl w:val="9CA26BC6"/>
    <w:lvl w:ilvl="0" w:tplc="F726F4D6">
      <w:start w:val="3"/>
      <w:numFmt w:val="bullet"/>
      <w:lvlText w:val=""/>
      <w:lvlJc w:val="left"/>
      <w:pPr>
        <w:tabs>
          <w:tab w:val="num" w:pos="1068"/>
        </w:tabs>
        <w:ind w:left="1068" w:hanging="360"/>
      </w:pPr>
      <w:rPr>
        <w:rFonts w:ascii="Wingdings" w:eastAsia="Times New Roman" w:hAnsi="Wingdings" w:hint="default"/>
      </w:rPr>
    </w:lvl>
    <w:lvl w:ilvl="1" w:tplc="040C0003">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8">
    <w:nsid w:val="5AE42687"/>
    <w:multiLevelType w:val="hybridMultilevel"/>
    <w:tmpl w:val="4A42480C"/>
    <w:lvl w:ilvl="0" w:tplc="040C0003">
      <w:start w:val="1"/>
      <w:numFmt w:val="bullet"/>
      <w:lvlText w:val="o"/>
      <w:lvlJc w:val="left"/>
      <w:pPr>
        <w:tabs>
          <w:tab w:val="num" w:pos="1429"/>
        </w:tabs>
        <w:ind w:left="1429" w:hanging="360"/>
      </w:pPr>
      <w:rPr>
        <w:rFonts w:ascii="Courier New" w:hAnsi="Courier New" w:cs="Courier New" w:hint="default"/>
      </w:rPr>
    </w:lvl>
    <w:lvl w:ilvl="1" w:tplc="040C0001">
      <w:start w:val="1"/>
      <w:numFmt w:val="bullet"/>
      <w:lvlText w:val=""/>
      <w:lvlJc w:val="left"/>
      <w:pPr>
        <w:tabs>
          <w:tab w:val="num" w:pos="2149"/>
        </w:tabs>
        <w:ind w:left="2149" w:hanging="360"/>
      </w:pPr>
      <w:rPr>
        <w:rFonts w:ascii="Symbol" w:hAnsi="Symbol"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29">
    <w:nsid w:val="5D681E29"/>
    <w:multiLevelType w:val="hybridMultilevel"/>
    <w:tmpl w:val="7F704E0A"/>
    <w:lvl w:ilvl="0" w:tplc="1A42B92C">
      <w:start w:val="1"/>
      <w:numFmt w:val="decimal"/>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0">
    <w:nsid w:val="5DBD61B5"/>
    <w:multiLevelType w:val="hybridMultilevel"/>
    <w:tmpl w:val="3A8424F2"/>
    <w:lvl w:ilvl="0" w:tplc="5400DAB4">
      <w:start w:val="11"/>
      <w:numFmt w:val="bullet"/>
      <w:lvlText w:val="-"/>
      <w:lvlJc w:val="left"/>
      <w:pPr>
        <w:tabs>
          <w:tab w:val="num" w:pos="1049"/>
        </w:tabs>
        <w:ind w:left="1049" w:hanging="340"/>
      </w:pPr>
      <w:rPr>
        <w:rFonts w:ascii="TradeGothic LT Light" w:eastAsia="Times New Roman" w:hAnsi="TradeGothic LT Light" w:hint="default"/>
        <w:sz w:val="16"/>
      </w:rPr>
    </w:lvl>
    <w:lvl w:ilvl="1" w:tplc="040C0001">
      <w:start w:val="1"/>
      <w:numFmt w:val="bullet"/>
      <w:lvlText w:val="o"/>
      <w:lvlJc w:val="left"/>
      <w:pPr>
        <w:tabs>
          <w:tab w:val="num" w:pos="2149"/>
        </w:tabs>
        <w:ind w:left="2149" w:hanging="360"/>
      </w:pPr>
      <w:rPr>
        <w:rFonts w:ascii="Courier New" w:hAnsi="Courier New" w:hint="default"/>
      </w:rPr>
    </w:lvl>
    <w:lvl w:ilvl="2" w:tplc="040C0005">
      <w:start w:val="1"/>
      <w:numFmt w:val="bullet"/>
      <w:lvlText w:val=""/>
      <w:lvlJc w:val="left"/>
      <w:pPr>
        <w:tabs>
          <w:tab w:val="num" w:pos="2869"/>
        </w:tabs>
        <w:ind w:left="2869" w:hanging="360"/>
      </w:pPr>
      <w:rPr>
        <w:rFonts w:ascii="Wingdings" w:hAnsi="Wingdings" w:hint="default"/>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1">
    <w:nsid w:val="60560F3C"/>
    <w:multiLevelType w:val="hybridMultilevel"/>
    <w:tmpl w:val="440870EA"/>
    <w:lvl w:ilvl="0" w:tplc="0A1E8672">
      <w:start w:val="1"/>
      <w:numFmt w:val="bullet"/>
      <w:pStyle w:val="Liste"/>
      <w:lvlText w:val=""/>
      <w:lvlJc w:val="left"/>
      <w:pPr>
        <w:tabs>
          <w:tab w:val="num" w:pos="360"/>
        </w:tabs>
        <w:ind w:left="284" w:hanging="284"/>
      </w:pPr>
      <w:rPr>
        <w:rFonts w:ascii="Symbol" w:hAnsi="Symbol" w:hint="default"/>
        <w:sz w:val="18"/>
      </w:rPr>
    </w:lvl>
    <w:lvl w:ilvl="1" w:tplc="63D2F390">
      <w:numFmt w:val="bullet"/>
      <w:lvlText w:val=""/>
      <w:lvlJc w:val="left"/>
      <w:pPr>
        <w:tabs>
          <w:tab w:val="num" w:pos="1440"/>
        </w:tabs>
        <w:ind w:left="1440" w:hanging="360"/>
      </w:pPr>
      <w:rPr>
        <w:rFonts w:ascii="Symbol" w:eastAsia="Tunga" w:hAnsi="Symbol" w:cs="Tunga" w:hint="default"/>
        <w:color w:val="auto"/>
        <w:sz w:val="18"/>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61BE012A"/>
    <w:multiLevelType w:val="hybridMultilevel"/>
    <w:tmpl w:val="B79A3A9E"/>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64D039D1"/>
    <w:multiLevelType w:val="hybridMultilevel"/>
    <w:tmpl w:val="3C22416E"/>
    <w:lvl w:ilvl="0" w:tplc="5400DAB4">
      <w:start w:val="11"/>
      <w:numFmt w:val="bullet"/>
      <w:lvlText w:val="-"/>
      <w:lvlJc w:val="left"/>
      <w:pPr>
        <w:tabs>
          <w:tab w:val="num" w:pos="720"/>
        </w:tabs>
        <w:ind w:left="720" w:hanging="360"/>
      </w:pPr>
      <w:rPr>
        <w:rFonts w:ascii="TradeGothic LT Light" w:eastAsia="Times New Roman" w:hAnsi="TradeGothic LT Light"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65DA26E7"/>
    <w:multiLevelType w:val="hybridMultilevel"/>
    <w:tmpl w:val="3258CB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A273870"/>
    <w:multiLevelType w:val="hybridMultilevel"/>
    <w:tmpl w:val="4F943DFA"/>
    <w:lvl w:ilvl="0" w:tplc="F4E22FC4">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nsid w:val="6AE103F4"/>
    <w:multiLevelType w:val="hybridMultilevel"/>
    <w:tmpl w:val="971EE04A"/>
    <w:lvl w:ilvl="0" w:tplc="32C413A8">
      <w:numFmt w:val="bullet"/>
      <w:lvlText w:val=""/>
      <w:lvlJc w:val="left"/>
      <w:pPr>
        <w:tabs>
          <w:tab w:val="num" w:pos="720"/>
        </w:tabs>
        <w:ind w:left="720" w:hanging="360"/>
      </w:pPr>
      <w:rPr>
        <w:rFonts w:ascii="Symbol" w:eastAsia="Times New Roman" w:hAnsi="Symbol" w:hint="default"/>
        <w:color w:val="auto"/>
      </w:rPr>
    </w:lvl>
    <w:lvl w:ilvl="1" w:tplc="08809838">
      <w:start w:val="4"/>
      <w:numFmt w:val="bullet"/>
      <w:lvlText w:val="-"/>
      <w:lvlJc w:val="left"/>
      <w:pPr>
        <w:tabs>
          <w:tab w:val="num" w:pos="1440"/>
        </w:tabs>
        <w:ind w:left="1440" w:hanging="360"/>
      </w:pPr>
      <w:rPr>
        <w:rFonts w:ascii="TradeGothic LT Light" w:eastAsia="Times New Roman" w:hAnsi="TradeGothic LT Light" w:cs="Aria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6B2422FC"/>
    <w:multiLevelType w:val="hybridMultilevel"/>
    <w:tmpl w:val="9B965AE0"/>
    <w:lvl w:ilvl="0" w:tplc="5400DAB4">
      <w:start w:val="11"/>
      <w:numFmt w:val="bullet"/>
      <w:lvlText w:val="-"/>
      <w:lvlJc w:val="left"/>
      <w:pPr>
        <w:tabs>
          <w:tab w:val="num" w:pos="360"/>
        </w:tabs>
        <w:ind w:left="360" w:hanging="360"/>
      </w:pPr>
      <w:rPr>
        <w:rFonts w:ascii="TradeGothic LT Light" w:eastAsia="Times New Roman" w:hAnsi="TradeGothic LT Light" w:hint="default"/>
      </w:rPr>
    </w:lvl>
    <w:lvl w:ilvl="1" w:tplc="5400DAB4">
      <w:start w:val="11"/>
      <w:numFmt w:val="bullet"/>
      <w:lvlText w:val="-"/>
      <w:lvlJc w:val="left"/>
      <w:pPr>
        <w:tabs>
          <w:tab w:val="num" w:pos="1920"/>
        </w:tabs>
        <w:ind w:left="1920" w:hanging="360"/>
      </w:pPr>
      <w:rPr>
        <w:rFonts w:ascii="TradeGothic LT Light" w:eastAsia="Times New Roman" w:hAnsi="TradeGothic LT Light"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nsid w:val="6CB40DD6"/>
    <w:multiLevelType w:val="multilevel"/>
    <w:tmpl w:val="180623F6"/>
    <w:lvl w:ilvl="0">
      <w:start w:val="1"/>
      <w:numFmt w:val="decimal"/>
      <w:pStyle w:val="Titre1"/>
      <w:lvlText w:val="ARTICLE %1 :"/>
      <w:lvlJc w:val="left"/>
      <w:pPr>
        <w:tabs>
          <w:tab w:val="num" w:pos="1582"/>
        </w:tabs>
        <w:ind w:left="502" w:hanging="360"/>
      </w:pPr>
      <w:rPr>
        <w:b/>
        <w:i w:val="0"/>
        <w:sz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6FD16B5E"/>
    <w:multiLevelType w:val="hybridMultilevel"/>
    <w:tmpl w:val="911095A6"/>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0">
    <w:nsid w:val="71051F57"/>
    <w:multiLevelType w:val="hybridMultilevel"/>
    <w:tmpl w:val="040A5ED6"/>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1">
    <w:nsid w:val="73357B38"/>
    <w:multiLevelType w:val="hybridMultilevel"/>
    <w:tmpl w:val="8B364186"/>
    <w:lvl w:ilvl="0" w:tplc="2766EDBA">
      <w:numFmt w:val="bullet"/>
      <w:lvlText w:val=""/>
      <w:lvlJc w:val="left"/>
      <w:pPr>
        <w:tabs>
          <w:tab w:val="num" w:pos="1068"/>
        </w:tabs>
        <w:ind w:left="1068" w:hanging="360"/>
      </w:pPr>
      <w:rPr>
        <w:rFonts w:ascii="Symbol" w:eastAsia="Times New Roman" w:hAnsi="Symbol" w:cs="Aria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42">
    <w:nsid w:val="78924FD2"/>
    <w:multiLevelType w:val="hybridMultilevel"/>
    <w:tmpl w:val="C1A444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6"/>
  </w:num>
  <w:num w:numId="4">
    <w:abstractNumId w:val="12"/>
  </w:num>
  <w:num w:numId="5">
    <w:abstractNumId w:val="31"/>
  </w:num>
  <w:num w:numId="6">
    <w:abstractNumId w:val="26"/>
  </w:num>
  <w:num w:numId="7">
    <w:abstractNumId w:val="7"/>
  </w:num>
  <w:num w:numId="8">
    <w:abstractNumId w:val="10"/>
  </w:num>
  <w:num w:numId="9">
    <w:abstractNumId w:val="28"/>
  </w:num>
  <w:num w:numId="10">
    <w:abstractNumId w:val="25"/>
  </w:num>
  <w:num w:numId="11">
    <w:abstractNumId w:val="33"/>
  </w:num>
  <w:num w:numId="12">
    <w:abstractNumId w:val="1"/>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20"/>
  </w:num>
  <w:num w:numId="16">
    <w:abstractNumId w:val="34"/>
  </w:num>
  <w:num w:numId="17">
    <w:abstractNumId w:val="37"/>
  </w:num>
  <w:num w:numId="18">
    <w:abstractNumId w:val="35"/>
  </w:num>
  <w:num w:numId="19">
    <w:abstractNumId w:val="32"/>
  </w:num>
  <w:num w:numId="20">
    <w:abstractNumId w:val="41"/>
  </w:num>
  <w:num w:numId="21">
    <w:abstractNumId w:val="24"/>
  </w:num>
  <w:num w:numId="22">
    <w:abstractNumId w:val="39"/>
  </w:num>
  <w:num w:numId="23">
    <w:abstractNumId w:val="14"/>
  </w:num>
  <w:num w:numId="24">
    <w:abstractNumId w:val="40"/>
  </w:num>
  <w:num w:numId="25">
    <w:abstractNumId w:val="22"/>
  </w:num>
  <w:num w:numId="26">
    <w:abstractNumId w:val="36"/>
  </w:num>
  <w:num w:numId="27">
    <w:abstractNumId w:val="15"/>
  </w:num>
  <w:num w:numId="28">
    <w:abstractNumId w:val="8"/>
  </w:num>
  <w:num w:numId="29">
    <w:abstractNumId w:val="18"/>
  </w:num>
  <w:num w:numId="30">
    <w:abstractNumId w:val="27"/>
  </w:num>
  <w:num w:numId="31">
    <w:abstractNumId w:val="30"/>
  </w:num>
  <w:num w:numId="32">
    <w:abstractNumId w:val="7"/>
  </w:num>
  <w:num w:numId="33">
    <w:abstractNumId w:val="13"/>
  </w:num>
  <w:num w:numId="34">
    <w:abstractNumId w:val="0"/>
  </w:num>
  <w:num w:numId="35">
    <w:abstractNumId w:val="21"/>
  </w:num>
  <w:num w:numId="36">
    <w:abstractNumId w:val="42"/>
  </w:num>
  <w:num w:numId="37">
    <w:abstractNumId w:val="6"/>
  </w:num>
  <w:num w:numId="38">
    <w:abstractNumId w:val="17"/>
  </w:num>
  <w:num w:numId="39">
    <w:abstractNumId w:val="19"/>
  </w:num>
  <w:num w:numId="40">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41">
    <w:abstractNumId w:val="23"/>
  </w:num>
  <w:num w:numId="42">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29D"/>
    <w:rsid w:val="00000B00"/>
    <w:rsid w:val="00001BCE"/>
    <w:rsid w:val="0000258B"/>
    <w:rsid w:val="00002CC0"/>
    <w:rsid w:val="00003FAD"/>
    <w:rsid w:val="00004323"/>
    <w:rsid w:val="00004CB8"/>
    <w:rsid w:val="00005F08"/>
    <w:rsid w:val="00007FD2"/>
    <w:rsid w:val="0001196A"/>
    <w:rsid w:val="000119FD"/>
    <w:rsid w:val="00012CA5"/>
    <w:rsid w:val="00012D6C"/>
    <w:rsid w:val="00013716"/>
    <w:rsid w:val="000163F8"/>
    <w:rsid w:val="0001718A"/>
    <w:rsid w:val="00017567"/>
    <w:rsid w:val="00020541"/>
    <w:rsid w:val="00020B66"/>
    <w:rsid w:val="000211E6"/>
    <w:rsid w:val="00022A1D"/>
    <w:rsid w:val="00022CAD"/>
    <w:rsid w:val="00023BD0"/>
    <w:rsid w:val="0002446E"/>
    <w:rsid w:val="000269C9"/>
    <w:rsid w:val="00030AE2"/>
    <w:rsid w:val="00031C40"/>
    <w:rsid w:val="00032745"/>
    <w:rsid w:val="00032B89"/>
    <w:rsid w:val="00032CB7"/>
    <w:rsid w:val="00034F95"/>
    <w:rsid w:val="000354A1"/>
    <w:rsid w:val="00035F91"/>
    <w:rsid w:val="00036249"/>
    <w:rsid w:val="0003704E"/>
    <w:rsid w:val="00037121"/>
    <w:rsid w:val="000379EA"/>
    <w:rsid w:val="00037DEE"/>
    <w:rsid w:val="00040091"/>
    <w:rsid w:val="000417DE"/>
    <w:rsid w:val="000423C7"/>
    <w:rsid w:val="000424D8"/>
    <w:rsid w:val="00042C2D"/>
    <w:rsid w:val="00042E58"/>
    <w:rsid w:val="00044022"/>
    <w:rsid w:val="00044AFF"/>
    <w:rsid w:val="00044B34"/>
    <w:rsid w:val="00044C62"/>
    <w:rsid w:val="00044E8A"/>
    <w:rsid w:val="000465A0"/>
    <w:rsid w:val="00046C64"/>
    <w:rsid w:val="00046D46"/>
    <w:rsid w:val="0004747C"/>
    <w:rsid w:val="000513C3"/>
    <w:rsid w:val="00051B10"/>
    <w:rsid w:val="00051B37"/>
    <w:rsid w:val="00051BE5"/>
    <w:rsid w:val="00051C16"/>
    <w:rsid w:val="000532E5"/>
    <w:rsid w:val="0005362C"/>
    <w:rsid w:val="000555A1"/>
    <w:rsid w:val="00055738"/>
    <w:rsid w:val="000558D9"/>
    <w:rsid w:val="00056B76"/>
    <w:rsid w:val="00056C2C"/>
    <w:rsid w:val="000570B4"/>
    <w:rsid w:val="00057C9D"/>
    <w:rsid w:val="0006042A"/>
    <w:rsid w:val="000608C6"/>
    <w:rsid w:val="0006102B"/>
    <w:rsid w:val="00061104"/>
    <w:rsid w:val="00064554"/>
    <w:rsid w:val="00064DBB"/>
    <w:rsid w:val="00066D9C"/>
    <w:rsid w:val="000679F1"/>
    <w:rsid w:val="00067AC0"/>
    <w:rsid w:val="000701B8"/>
    <w:rsid w:val="00070241"/>
    <w:rsid w:val="000708CE"/>
    <w:rsid w:val="00071588"/>
    <w:rsid w:val="00071A81"/>
    <w:rsid w:val="000723A0"/>
    <w:rsid w:val="000723EC"/>
    <w:rsid w:val="000733B2"/>
    <w:rsid w:val="000739B3"/>
    <w:rsid w:val="0007551B"/>
    <w:rsid w:val="00076242"/>
    <w:rsid w:val="0007734A"/>
    <w:rsid w:val="000775EA"/>
    <w:rsid w:val="0008014D"/>
    <w:rsid w:val="000822DC"/>
    <w:rsid w:val="00082330"/>
    <w:rsid w:val="00082890"/>
    <w:rsid w:val="00086A59"/>
    <w:rsid w:val="00090024"/>
    <w:rsid w:val="0009099F"/>
    <w:rsid w:val="000913C1"/>
    <w:rsid w:val="000914D9"/>
    <w:rsid w:val="000916C6"/>
    <w:rsid w:val="0009220D"/>
    <w:rsid w:val="00092746"/>
    <w:rsid w:val="00092AFE"/>
    <w:rsid w:val="000932DF"/>
    <w:rsid w:val="00095707"/>
    <w:rsid w:val="00097840"/>
    <w:rsid w:val="000A07DE"/>
    <w:rsid w:val="000A235C"/>
    <w:rsid w:val="000A24F8"/>
    <w:rsid w:val="000A313B"/>
    <w:rsid w:val="000A36E9"/>
    <w:rsid w:val="000A51CD"/>
    <w:rsid w:val="000A63E1"/>
    <w:rsid w:val="000B1049"/>
    <w:rsid w:val="000B1109"/>
    <w:rsid w:val="000B1B32"/>
    <w:rsid w:val="000B271D"/>
    <w:rsid w:val="000B2890"/>
    <w:rsid w:val="000B2C88"/>
    <w:rsid w:val="000B2D26"/>
    <w:rsid w:val="000B3205"/>
    <w:rsid w:val="000B3F3E"/>
    <w:rsid w:val="000B4C90"/>
    <w:rsid w:val="000B7B50"/>
    <w:rsid w:val="000C2D47"/>
    <w:rsid w:val="000C386D"/>
    <w:rsid w:val="000C640F"/>
    <w:rsid w:val="000C69DE"/>
    <w:rsid w:val="000C6A0C"/>
    <w:rsid w:val="000C7C61"/>
    <w:rsid w:val="000C7E0B"/>
    <w:rsid w:val="000D0A95"/>
    <w:rsid w:val="000D1F12"/>
    <w:rsid w:val="000D6181"/>
    <w:rsid w:val="000D7633"/>
    <w:rsid w:val="000D78F0"/>
    <w:rsid w:val="000E2CC5"/>
    <w:rsid w:val="000E2D02"/>
    <w:rsid w:val="000E427A"/>
    <w:rsid w:val="000E4560"/>
    <w:rsid w:val="000E4A2A"/>
    <w:rsid w:val="000E5620"/>
    <w:rsid w:val="000E567C"/>
    <w:rsid w:val="000E5C2B"/>
    <w:rsid w:val="000E6463"/>
    <w:rsid w:val="000E7036"/>
    <w:rsid w:val="000F0D23"/>
    <w:rsid w:val="000F12A8"/>
    <w:rsid w:val="000F160B"/>
    <w:rsid w:val="000F2BD2"/>
    <w:rsid w:val="000F2C01"/>
    <w:rsid w:val="000F40D8"/>
    <w:rsid w:val="000F4F5E"/>
    <w:rsid w:val="000F5783"/>
    <w:rsid w:val="000F5CBC"/>
    <w:rsid w:val="000F5D9A"/>
    <w:rsid w:val="000F7717"/>
    <w:rsid w:val="001018C8"/>
    <w:rsid w:val="00101D32"/>
    <w:rsid w:val="001032A1"/>
    <w:rsid w:val="0010361A"/>
    <w:rsid w:val="00103729"/>
    <w:rsid w:val="00103F9F"/>
    <w:rsid w:val="00104629"/>
    <w:rsid w:val="001049DD"/>
    <w:rsid w:val="001059E0"/>
    <w:rsid w:val="001073F1"/>
    <w:rsid w:val="00107EC5"/>
    <w:rsid w:val="00110027"/>
    <w:rsid w:val="00110108"/>
    <w:rsid w:val="00110316"/>
    <w:rsid w:val="00111A5A"/>
    <w:rsid w:val="001127F9"/>
    <w:rsid w:val="00112831"/>
    <w:rsid w:val="001150A1"/>
    <w:rsid w:val="00115CDC"/>
    <w:rsid w:val="00116B7E"/>
    <w:rsid w:val="0011771D"/>
    <w:rsid w:val="00117A64"/>
    <w:rsid w:val="00117FC1"/>
    <w:rsid w:val="00120A58"/>
    <w:rsid w:val="00121C25"/>
    <w:rsid w:val="00122458"/>
    <w:rsid w:val="001231FE"/>
    <w:rsid w:val="001234FD"/>
    <w:rsid w:val="0012398F"/>
    <w:rsid w:val="0012458E"/>
    <w:rsid w:val="001246F9"/>
    <w:rsid w:val="00124BC0"/>
    <w:rsid w:val="001256CD"/>
    <w:rsid w:val="00125AB6"/>
    <w:rsid w:val="00127316"/>
    <w:rsid w:val="0012773C"/>
    <w:rsid w:val="00130065"/>
    <w:rsid w:val="00130883"/>
    <w:rsid w:val="00130AF5"/>
    <w:rsid w:val="00134793"/>
    <w:rsid w:val="00134CDE"/>
    <w:rsid w:val="0014013A"/>
    <w:rsid w:val="0014154C"/>
    <w:rsid w:val="00141A8D"/>
    <w:rsid w:val="00141D20"/>
    <w:rsid w:val="00143AFE"/>
    <w:rsid w:val="00144518"/>
    <w:rsid w:val="00145400"/>
    <w:rsid w:val="00145BDB"/>
    <w:rsid w:val="00151029"/>
    <w:rsid w:val="0015277E"/>
    <w:rsid w:val="00154B59"/>
    <w:rsid w:val="001569A4"/>
    <w:rsid w:val="00157D32"/>
    <w:rsid w:val="00157F3F"/>
    <w:rsid w:val="001607B4"/>
    <w:rsid w:val="00160898"/>
    <w:rsid w:val="0016157E"/>
    <w:rsid w:val="00161F53"/>
    <w:rsid w:val="00162641"/>
    <w:rsid w:val="00162B58"/>
    <w:rsid w:val="0016323C"/>
    <w:rsid w:val="001647EF"/>
    <w:rsid w:val="00164D85"/>
    <w:rsid w:val="0016512B"/>
    <w:rsid w:val="00165539"/>
    <w:rsid w:val="00166AA8"/>
    <w:rsid w:val="00167B9A"/>
    <w:rsid w:val="00167F0D"/>
    <w:rsid w:val="001703B3"/>
    <w:rsid w:val="00170C10"/>
    <w:rsid w:val="00170F15"/>
    <w:rsid w:val="00171B4D"/>
    <w:rsid w:val="0017253E"/>
    <w:rsid w:val="00173F14"/>
    <w:rsid w:val="001747C4"/>
    <w:rsid w:val="001761DB"/>
    <w:rsid w:val="001764AE"/>
    <w:rsid w:val="00176551"/>
    <w:rsid w:val="001773C0"/>
    <w:rsid w:val="00177418"/>
    <w:rsid w:val="00177469"/>
    <w:rsid w:val="0017765A"/>
    <w:rsid w:val="00180DD9"/>
    <w:rsid w:val="00181332"/>
    <w:rsid w:val="00181D73"/>
    <w:rsid w:val="001826CE"/>
    <w:rsid w:val="00182CF6"/>
    <w:rsid w:val="0018430D"/>
    <w:rsid w:val="0018538C"/>
    <w:rsid w:val="00185AA3"/>
    <w:rsid w:val="00185BEB"/>
    <w:rsid w:val="001860F6"/>
    <w:rsid w:val="00186812"/>
    <w:rsid w:val="00186B93"/>
    <w:rsid w:val="00187C0A"/>
    <w:rsid w:val="001900B8"/>
    <w:rsid w:val="0019096B"/>
    <w:rsid w:val="00191954"/>
    <w:rsid w:val="00191E91"/>
    <w:rsid w:val="00192653"/>
    <w:rsid w:val="00192B7B"/>
    <w:rsid w:val="001936C1"/>
    <w:rsid w:val="00193AB2"/>
    <w:rsid w:val="001948C8"/>
    <w:rsid w:val="00194E4C"/>
    <w:rsid w:val="00196759"/>
    <w:rsid w:val="001970EB"/>
    <w:rsid w:val="00197A0C"/>
    <w:rsid w:val="001A0C90"/>
    <w:rsid w:val="001A10E8"/>
    <w:rsid w:val="001A28F3"/>
    <w:rsid w:val="001A4B15"/>
    <w:rsid w:val="001A4E4D"/>
    <w:rsid w:val="001A5285"/>
    <w:rsid w:val="001A583F"/>
    <w:rsid w:val="001A60BE"/>
    <w:rsid w:val="001B0DEF"/>
    <w:rsid w:val="001B1111"/>
    <w:rsid w:val="001B14BC"/>
    <w:rsid w:val="001B1E07"/>
    <w:rsid w:val="001B23E1"/>
    <w:rsid w:val="001B2CAE"/>
    <w:rsid w:val="001B3315"/>
    <w:rsid w:val="001B3D56"/>
    <w:rsid w:val="001B4116"/>
    <w:rsid w:val="001B445B"/>
    <w:rsid w:val="001B4BFC"/>
    <w:rsid w:val="001B69EB"/>
    <w:rsid w:val="001C026E"/>
    <w:rsid w:val="001C16CC"/>
    <w:rsid w:val="001C1BAE"/>
    <w:rsid w:val="001C1CCB"/>
    <w:rsid w:val="001C1CEF"/>
    <w:rsid w:val="001C31A2"/>
    <w:rsid w:val="001C4030"/>
    <w:rsid w:val="001C6C57"/>
    <w:rsid w:val="001C70F6"/>
    <w:rsid w:val="001D236D"/>
    <w:rsid w:val="001D2B7B"/>
    <w:rsid w:val="001D5733"/>
    <w:rsid w:val="001D6172"/>
    <w:rsid w:val="001D7271"/>
    <w:rsid w:val="001D7B6B"/>
    <w:rsid w:val="001E04FA"/>
    <w:rsid w:val="001E2321"/>
    <w:rsid w:val="001E25E9"/>
    <w:rsid w:val="001E26F2"/>
    <w:rsid w:val="001E2EEF"/>
    <w:rsid w:val="001E40FD"/>
    <w:rsid w:val="001E470F"/>
    <w:rsid w:val="001E667A"/>
    <w:rsid w:val="001E678E"/>
    <w:rsid w:val="001E6C1F"/>
    <w:rsid w:val="001E6D75"/>
    <w:rsid w:val="001E7532"/>
    <w:rsid w:val="001E7963"/>
    <w:rsid w:val="001F149B"/>
    <w:rsid w:val="001F4DC3"/>
    <w:rsid w:val="001F5525"/>
    <w:rsid w:val="001F6242"/>
    <w:rsid w:val="001F6E67"/>
    <w:rsid w:val="002010AC"/>
    <w:rsid w:val="00202498"/>
    <w:rsid w:val="0020301D"/>
    <w:rsid w:val="00205D63"/>
    <w:rsid w:val="00205EDE"/>
    <w:rsid w:val="00206CC6"/>
    <w:rsid w:val="00207523"/>
    <w:rsid w:val="00210A6A"/>
    <w:rsid w:val="00210C35"/>
    <w:rsid w:val="002117C3"/>
    <w:rsid w:val="00211B77"/>
    <w:rsid w:val="00212526"/>
    <w:rsid w:val="00212C6D"/>
    <w:rsid w:val="00213122"/>
    <w:rsid w:val="00213538"/>
    <w:rsid w:val="00213614"/>
    <w:rsid w:val="0021640C"/>
    <w:rsid w:val="00216774"/>
    <w:rsid w:val="00216F8A"/>
    <w:rsid w:val="002177C6"/>
    <w:rsid w:val="00217CC3"/>
    <w:rsid w:val="00220139"/>
    <w:rsid w:val="002223F6"/>
    <w:rsid w:val="002234FB"/>
    <w:rsid w:val="00223A8F"/>
    <w:rsid w:val="0022526B"/>
    <w:rsid w:val="00226EFC"/>
    <w:rsid w:val="002271DB"/>
    <w:rsid w:val="00227B05"/>
    <w:rsid w:val="00227C8F"/>
    <w:rsid w:val="00232802"/>
    <w:rsid w:val="00235B4C"/>
    <w:rsid w:val="00236551"/>
    <w:rsid w:val="00237739"/>
    <w:rsid w:val="00240890"/>
    <w:rsid w:val="00240A2F"/>
    <w:rsid w:val="00241421"/>
    <w:rsid w:val="00241822"/>
    <w:rsid w:val="00241918"/>
    <w:rsid w:val="00241EDD"/>
    <w:rsid w:val="0024306A"/>
    <w:rsid w:val="0024595B"/>
    <w:rsid w:val="00246A08"/>
    <w:rsid w:val="00246C06"/>
    <w:rsid w:val="00246CB1"/>
    <w:rsid w:val="00250324"/>
    <w:rsid w:val="002506F8"/>
    <w:rsid w:val="00250929"/>
    <w:rsid w:val="002510E7"/>
    <w:rsid w:val="00251421"/>
    <w:rsid w:val="00251819"/>
    <w:rsid w:val="00251A4E"/>
    <w:rsid w:val="00252938"/>
    <w:rsid w:val="0025682D"/>
    <w:rsid w:val="00257015"/>
    <w:rsid w:val="00260328"/>
    <w:rsid w:val="002627E3"/>
    <w:rsid w:val="002629F3"/>
    <w:rsid w:val="00262E3D"/>
    <w:rsid w:val="00263407"/>
    <w:rsid w:val="002638BB"/>
    <w:rsid w:val="00263D36"/>
    <w:rsid w:val="00263FBD"/>
    <w:rsid w:val="00264313"/>
    <w:rsid w:val="00264A49"/>
    <w:rsid w:val="00264DD6"/>
    <w:rsid w:val="00265301"/>
    <w:rsid w:val="002676A6"/>
    <w:rsid w:val="00270E6C"/>
    <w:rsid w:val="00271375"/>
    <w:rsid w:val="00271E46"/>
    <w:rsid w:val="00273113"/>
    <w:rsid w:val="002740EB"/>
    <w:rsid w:val="00274463"/>
    <w:rsid w:val="00274EA9"/>
    <w:rsid w:val="00277398"/>
    <w:rsid w:val="00277FCE"/>
    <w:rsid w:val="0028222F"/>
    <w:rsid w:val="00284C7B"/>
    <w:rsid w:val="002853BE"/>
    <w:rsid w:val="00285BA5"/>
    <w:rsid w:val="002865AA"/>
    <w:rsid w:val="002865CC"/>
    <w:rsid w:val="00286B9E"/>
    <w:rsid w:val="00286F70"/>
    <w:rsid w:val="002874AA"/>
    <w:rsid w:val="00287B75"/>
    <w:rsid w:val="00287DCE"/>
    <w:rsid w:val="00287F7A"/>
    <w:rsid w:val="00291571"/>
    <w:rsid w:val="002920B8"/>
    <w:rsid w:val="00293723"/>
    <w:rsid w:val="00293B82"/>
    <w:rsid w:val="00293DC4"/>
    <w:rsid w:val="00295C01"/>
    <w:rsid w:val="00295E66"/>
    <w:rsid w:val="002969B1"/>
    <w:rsid w:val="00296B25"/>
    <w:rsid w:val="00297D02"/>
    <w:rsid w:val="00297F02"/>
    <w:rsid w:val="00297F8F"/>
    <w:rsid w:val="002A03A3"/>
    <w:rsid w:val="002A224E"/>
    <w:rsid w:val="002A2821"/>
    <w:rsid w:val="002A3468"/>
    <w:rsid w:val="002A3DC6"/>
    <w:rsid w:val="002A74C3"/>
    <w:rsid w:val="002A76CE"/>
    <w:rsid w:val="002A79DD"/>
    <w:rsid w:val="002B07D5"/>
    <w:rsid w:val="002B0F86"/>
    <w:rsid w:val="002B16BE"/>
    <w:rsid w:val="002B2A58"/>
    <w:rsid w:val="002B2EAC"/>
    <w:rsid w:val="002B3BA9"/>
    <w:rsid w:val="002B42E7"/>
    <w:rsid w:val="002B5164"/>
    <w:rsid w:val="002B5DE4"/>
    <w:rsid w:val="002B66AF"/>
    <w:rsid w:val="002B7048"/>
    <w:rsid w:val="002C19AE"/>
    <w:rsid w:val="002C1CA9"/>
    <w:rsid w:val="002C1D85"/>
    <w:rsid w:val="002C2389"/>
    <w:rsid w:val="002C2914"/>
    <w:rsid w:val="002C3822"/>
    <w:rsid w:val="002C38F9"/>
    <w:rsid w:val="002C44BD"/>
    <w:rsid w:val="002C4BF8"/>
    <w:rsid w:val="002C5A6A"/>
    <w:rsid w:val="002C5BBB"/>
    <w:rsid w:val="002C7714"/>
    <w:rsid w:val="002C79D5"/>
    <w:rsid w:val="002D20EF"/>
    <w:rsid w:val="002D32DD"/>
    <w:rsid w:val="002D3E2F"/>
    <w:rsid w:val="002D48E2"/>
    <w:rsid w:val="002D48EE"/>
    <w:rsid w:val="002D6019"/>
    <w:rsid w:val="002D6510"/>
    <w:rsid w:val="002D696B"/>
    <w:rsid w:val="002D6CD8"/>
    <w:rsid w:val="002D70E5"/>
    <w:rsid w:val="002E0B8A"/>
    <w:rsid w:val="002E12A5"/>
    <w:rsid w:val="002E135D"/>
    <w:rsid w:val="002E184A"/>
    <w:rsid w:val="002E27C2"/>
    <w:rsid w:val="002E3912"/>
    <w:rsid w:val="002E3ABA"/>
    <w:rsid w:val="002E4EAA"/>
    <w:rsid w:val="002E6106"/>
    <w:rsid w:val="002E7EF9"/>
    <w:rsid w:val="002F083D"/>
    <w:rsid w:val="002F1AD7"/>
    <w:rsid w:val="002F1EBF"/>
    <w:rsid w:val="002F4D9E"/>
    <w:rsid w:val="002F581A"/>
    <w:rsid w:val="002F5C5D"/>
    <w:rsid w:val="002F5FEE"/>
    <w:rsid w:val="002F5FFC"/>
    <w:rsid w:val="00300AFA"/>
    <w:rsid w:val="00303E71"/>
    <w:rsid w:val="00303F9E"/>
    <w:rsid w:val="0030486F"/>
    <w:rsid w:val="003048B4"/>
    <w:rsid w:val="00310E50"/>
    <w:rsid w:val="00311BDD"/>
    <w:rsid w:val="003130C6"/>
    <w:rsid w:val="00314D08"/>
    <w:rsid w:val="0031516D"/>
    <w:rsid w:val="003152E0"/>
    <w:rsid w:val="00317A41"/>
    <w:rsid w:val="00320003"/>
    <w:rsid w:val="00322611"/>
    <w:rsid w:val="003231A9"/>
    <w:rsid w:val="00323CA7"/>
    <w:rsid w:val="00325CC9"/>
    <w:rsid w:val="00326355"/>
    <w:rsid w:val="0032697C"/>
    <w:rsid w:val="00326FC2"/>
    <w:rsid w:val="00327959"/>
    <w:rsid w:val="00330461"/>
    <w:rsid w:val="0033077A"/>
    <w:rsid w:val="003309FC"/>
    <w:rsid w:val="00331AE0"/>
    <w:rsid w:val="0033330C"/>
    <w:rsid w:val="00335513"/>
    <w:rsid w:val="00335892"/>
    <w:rsid w:val="0033695B"/>
    <w:rsid w:val="00336B3C"/>
    <w:rsid w:val="00342191"/>
    <w:rsid w:val="003422C7"/>
    <w:rsid w:val="003428E0"/>
    <w:rsid w:val="00342996"/>
    <w:rsid w:val="00342DEB"/>
    <w:rsid w:val="0034391C"/>
    <w:rsid w:val="00345829"/>
    <w:rsid w:val="00345ACD"/>
    <w:rsid w:val="0034789C"/>
    <w:rsid w:val="00350B3B"/>
    <w:rsid w:val="00351043"/>
    <w:rsid w:val="00352427"/>
    <w:rsid w:val="003541B8"/>
    <w:rsid w:val="003561E3"/>
    <w:rsid w:val="00356D27"/>
    <w:rsid w:val="00357304"/>
    <w:rsid w:val="00357853"/>
    <w:rsid w:val="0035795F"/>
    <w:rsid w:val="003600CD"/>
    <w:rsid w:val="00361742"/>
    <w:rsid w:val="00362077"/>
    <w:rsid w:val="0036226E"/>
    <w:rsid w:val="00362B02"/>
    <w:rsid w:val="0036354C"/>
    <w:rsid w:val="00363923"/>
    <w:rsid w:val="00363DB3"/>
    <w:rsid w:val="00365346"/>
    <w:rsid w:val="00365435"/>
    <w:rsid w:val="00367A6E"/>
    <w:rsid w:val="0037174D"/>
    <w:rsid w:val="003721E6"/>
    <w:rsid w:val="003722EA"/>
    <w:rsid w:val="00372E73"/>
    <w:rsid w:val="00372F84"/>
    <w:rsid w:val="00374A1F"/>
    <w:rsid w:val="00374B5D"/>
    <w:rsid w:val="00375054"/>
    <w:rsid w:val="003758CA"/>
    <w:rsid w:val="00375CD9"/>
    <w:rsid w:val="00377475"/>
    <w:rsid w:val="003800D9"/>
    <w:rsid w:val="00382084"/>
    <w:rsid w:val="00382D16"/>
    <w:rsid w:val="003831BB"/>
    <w:rsid w:val="00383AF9"/>
    <w:rsid w:val="00383C4C"/>
    <w:rsid w:val="0038498B"/>
    <w:rsid w:val="00384C55"/>
    <w:rsid w:val="003859DB"/>
    <w:rsid w:val="0038659B"/>
    <w:rsid w:val="0039015D"/>
    <w:rsid w:val="003907C3"/>
    <w:rsid w:val="003914D9"/>
    <w:rsid w:val="00392F76"/>
    <w:rsid w:val="00393F02"/>
    <w:rsid w:val="0039415D"/>
    <w:rsid w:val="00394C43"/>
    <w:rsid w:val="00396A5A"/>
    <w:rsid w:val="00397291"/>
    <w:rsid w:val="003A03D4"/>
    <w:rsid w:val="003A069D"/>
    <w:rsid w:val="003A090F"/>
    <w:rsid w:val="003A22BA"/>
    <w:rsid w:val="003A36D7"/>
    <w:rsid w:val="003A4F8E"/>
    <w:rsid w:val="003A5B9B"/>
    <w:rsid w:val="003A5EC1"/>
    <w:rsid w:val="003A615D"/>
    <w:rsid w:val="003A720A"/>
    <w:rsid w:val="003B01BF"/>
    <w:rsid w:val="003B0C75"/>
    <w:rsid w:val="003B4DA7"/>
    <w:rsid w:val="003B5047"/>
    <w:rsid w:val="003B53E2"/>
    <w:rsid w:val="003B5F1B"/>
    <w:rsid w:val="003B79C3"/>
    <w:rsid w:val="003B7B8C"/>
    <w:rsid w:val="003C1258"/>
    <w:rsid w:val="003C2266"/>
    <w:rsid w:val="003C40E2"/>
    <w:rsid w:val="003C6FA2"/>
    <w:rsid w:val="003C71A5"/>
    <w:rsid w:val="003D0D1F"/>
    <w:rsid w:val="003D15F6"/>
    <w:rsid w:val="003D2216"/>
    <w:rsid w:val="003D28AF"/>
    <w:rsid w:val="003D28BB"/>
    <w:rsid w:val="003D2DAF"/>
    <w:rsid w:val="003D5288"/>
    <w:rsid w:val="003D546B"/>
    <w:rsid w:val="003D5567"/>
    <w:rsid w:val="003D68B6"/>
    <w:rsid w:val="003D73D4"/>
    <w:rsid w:val="003D762C"/>
    <w:rsid w:val="003E06FB"/>
    <w:rsid w:val="003E202C"/>
    <w:rsid w:val="003E25C7"/>
    <w:rsid w:val="003E3197"/>
    <w:rsid w:val="003E3860"/>
    <w:rsid w:val="003E6586"/>
    <w:rsid w:val="003F0A84"/>
    <w:rsid w:val="003F0D81"/>
    <w:rsid w:val="003F15A0"/>
    <w:rsid w:val="003F2FF2"/>
    <w:rsid w:val="003F3D9F"/>
    <w:rsid w:val="003F7123"/>
    <w:rsid w:val="003F7712"/>
    <w:rsid w:val="003F7EB3"/>
    <w:rsid w:val="004010BC"/>
    <w:rsid w:val="004011CF"/>
    <w:rsid w:val="0040267F"/>
    <w:rsid w:val="00402B4F"/>
    <w:rsid w:val="00404755"/>
    <w:rsid w:val="00404A66"/>
    <w:rsid w:val="00404AA1"/>
    <w:rsid w:val="00405538"/>
    <w:rsid w:val="00407772"/>
    <w:rsid w:val="0041076E"/>
    <w:rsid w:val="00411EEE"/>
    <w:rsid w:val="004132A8"/>
    <w:rsid w:val="00415D95"/>
    <w:rsid w:val="00416D07"/>
    <w:rsid w:val="004173D6"/>
    <w:rsid w:val="00417445"/>
    <w:rsid w:val="00420D6F"/>
    <w:rsid w:val="0042168F"/>
    <w:rsid w:val="00423646"/>
    <w:rsid w:val="00423DC9"/>
    <w:rsid w:val="00424557"/>
    <w:rsid w:val="00425308"/>
    <w:rsid w:val="0042711C"/>
    <w:rsid w:val="004274A7"/>
    <w:rsid w:val="00427554"/>
    <w:rsid w:val="00427B30"/>
    <w:rsid w:val="00430534"/>
    <w:rsid w:val="00431AD4"/>
    <w:rsid w:val="00432410"/>
    <w:rsid w:val="00432841"/>
    <w:rsid w:val="00433505"/>
    <w:rsid w:val="00433CF0"/>
    <w:rsid w:val="004343B1"/>
    <w:rsid w:val="004354CA"/>
    <w:rsid w:val="004355DC"/>
    <w:rsid w:val="00435CA3"/>
    <w:rsid w:val="004375E1"/>
    <w:rsid w:val="00440B4B"/>
    <w:rsid w:val="00441094"/>
    <w:rsid w:val="004422B7"/>
    <w:rsid w:val="004429B4"/>
    <w:rsid w:val="00443FAA"/>
    <w:rsid w:val="00444008"/>
    <w:rsid w:val="00444BC7"/>
    <w:rsid w:val="00446542"/>
    <w:rsid w:val="00446773"/>
    <w:rsid w:val="00447BFC"/>
    <w:rsid w:val="0045013F"/>
    <w:rsid w:val="004504D3"/>
    <w:rsid w:val="004506C2"/>
    <w:rsid w:val="00451CF2"/>
    <w:rsid w:val="0045238D"/>
    <w:rsid w:val="004523DE"/>
    <w:rsid w:val="00453101"/>
    <w:rsid w:val="004535F3"/>
    <w:rsid w:val="00453901"/>
    <w:rsid w:val="00454434"/>
    <w:rsid w:val="004549BF"/>
    <w:rsid w:val="00454B52"/>
    <w:rsid w:val="004551BD"/>
    <w:rsid w:val="0045538F"/>
    <w:rsid w:val="00455829"/>
    <w:rsid w:val="00455939"/>
    <w:rsid w:val="00456BB8"/>
    <w:rsid w:val="00460190"/>
    <w:rsid w:val="00460AF3"/>
    <w:rsid w:val="004633B8"/>
    <w:rsid w:val="00463D56"/>
    <w:rsid w:val="00463DEF"/>
    <w:rsid w:val="004640E3"/>
    <w:rsid w:val="0046418E"/>
    <w:rsid w:val="00464218"/>
    <w:rsid w:val="00464845"/>
    <w:rsid w:val="00464ACB"/>
    <w:rsid w:val="00464B4A"/>
    <w:rsid w:val="00465441"/>
    <w:rsid w:val="004659A9"/>
    <w:rsid w:val="00465FF2"/>
    <w:rsid w:val="004675F3"/>
    <w:rsid w:val="00467752"/>
    <w:rsid w:val="0047102A"/>
    <w:rsid w:val="004735C2"/>
    <w:rsid w:val="004736BF"/>
    <w:rsid w:val="00473993"/>
    <w:rsid w:val="00475662"/>
    <w:rsid w:val="0047602A"/>
    <w:rsid w:val="004760A5"/>
    <w:rsid w:val="00476620"/>
    <w:rsid w:val="004775DC"/>
    <w:rsid w:val="00477A0C"/>
    <w:rsid w:val="004813A8"/>
    <w:rsid w:val="00481833"/>
    <w:rsid w:val="00482F1E"/>
    <w:rsid w:val="004831B7"/>
    <w:rsid w:val="00484510"/>
    <w:rsid w:val="004860E6"/>
    <w:rsid w:val="00486184"/>
    <w:rsid w:val="004875B0"/>
    <w:rsid w:val="00487B22"/>
    <w:rsid w:val="004900EC"/>
    <w:rsid w:val="00490681"/>
    <w:rsid w:val="004909D2"/>
    <w:rsid w:val="00490AB7"/>
    <w:rsid w:val="004929F4"/>
    <w:rsid w:val="004934C1"/>
    <w:rsid w:val="0049440C"/>
    <w:rsid w:val="00494ECC"/>
    <w:rsid w:val="00495278"/>
    <w:rsid w:val="00496E31"/>
    <w:rsid w:val="00497095"/>
    <w:rsid w:val="004978F2"/>
    <w:rsid w:val="004A0B46"/>
    <w:rsid w:val="004A1A6A"/>
    <w:rsid w:val="004A1D77"/>
    <w:rsid w:val="004A24CA"/>
    <w:rsid w:val="004A2AD7"/>
    <w:rsid w:val="004A38D1"/>
    <w:rsid w:val="004A4377"/>
    <w:rsid w:val="004A50BD"/>
    <w:rsid w:val="004B1EBB"/>
    <w:rsid w:val="004B212E"/>
    <w:rsid w:val="004B2499"/>
    <w:rsid w:val="004B3409"/>
    <w:rsid w:val="004B476E"/>
    <w:rsid w:val="004B4A41"/>
    <w:rsid w:val="004B6846"/>
    <w:rsid w:val="004B76F0"/>
    <w:rsid w:val="004C0D6C"/>
    <w:rsid w:val="004C0E8F"/>
    <w:rsid w:val="004C2084"/>
    <w:rsid w:val="004C2131"/>
    <w:rsid w:val="004C22DE"/>
    <w:rsid w:val="004C3202"/>
    <w:rsid w:val="004C3CB5"/>
    <w:rsid w:val="004C4A98"/>
    <w:rsid w:val="004C4F1F"/>
    <w:rsid w:val="004C6854"/>
    <w:rsid w:val="004C7869"/>
    <w:rsid w:val="004D1255"/>
    <w:rsid w:val="004D14CD"/>
    <w:rsid w:val="004D36AF"/>
    <w:rsid w:val="004D4022"/>
    <w:rsid w:val="004D413A"/>
    <w:rsid w:val="004D4176"/>
    <w:rsid w:val="004D46C1"/>
    <w:rsid w:val="004D52E7"/>
    <w:rsid w:val="004D56B4"/>
    <w:rsid w:val="004D735E"/>
    <w:rsid w:val="004E09DD"/>
    <w:rsid w:val="004E12F1"/>
    <w:rsid w:val="004E16CB"/>
    <w:rsid w:val="004E1C00"/>
    <w:rsid w:val="004E31D5"/>
    <w:rsid w:val="004E4561"/>
    <w:rsid w:val="004E64CA"/>
    <w:rsid w:val="004E652E"/>
    <w:rsid w:val="004E6823"/>
    <w:rsid w:val="004E6F5A"/>
    <w:rsid w:val="004E6FEF"/>
    <w:rsid w:val="004E7DFC"/>
    <w:rsid w:val="004E7E3F"/>
    <w:rsid w:val="004E7EDF"/>
    <w:rsid w:val="004F08F9"/>
    <w:rsid w:val="004F09FD"/>
    <w:rsid w:val="004F1DFC"/>
    <w:rsid w:val="004F2514"/>
    <w:rsid w:val="004F2A4D"/>
    <w:rsid w:val="004F3C39"/>
    <w:rsid w:val="004F3D23"/>
    <w:rsid w:val="004F4363"/>
    <w:rsid w:val="004F494C"/>
    <w:rsid w:val="004F531D"/>
    <w:rsid w:val="004F5C92"/>
    <w:rsid w:val="004F6E48"/>
    <w:rsid w:val="004F73BD"/>
    <w:rsid w:val="00500B0A"/>
    <w:rsid w:val="00502845"/>
    <w:rsid w:val="00503175"/>
    <w:rsid w:val="00506E74"/>
    <w:rsid w:val="0050797D"/>
    <w:rsid w:val="0051180E"/>
    <w:rsid w:val="00511CFA"/>
    <w:rsid w:val="00511DB4"/>
    <w:rsid w:val="00512113"/>
    <w:rsid w:val="00512309"/>
    <w:rsid w:val="0051341D"/>
    <w:rsid w:val="00514180"/>
    <w:rsid w:val="00514BB6"/>
    <w:rsid w:val="005169BB"/>
    <w:rsid w:val="00516E11"/>
    <w:rsid w:val="00521838"/>
    <w:rsid w:val="0052188D"/>
    <w:rsid w:val="00522B51"/>
    <w:rsid w:val="00522FE1"/>
    <w:rsid w:val="005231E0"/>
    <w:rsid w:val="00524FAD"/>
    <w:rsid w:val="00525468"/>
    <w:rsid w:val="00526F90"/>
    <w:rsid w:val="00527C08"/>
    <w:rsid w:val="005319F1"/>
    <w:rsid w:val="005326D4"/>
    <w:rsid w:val="00532DFC"/>
    <w:rsid w:val="005331BE"/>
    <w:rsid w:val="00533278"/>
    <w:rsid w:val="005343DF"/>
    <w:rsid w:val="00534B8E"/>
    <w:rsid w:val="005356E5"/>
    <w:rsid w:val="005365F6"/>
    <w:rsid w:val="005405C2"/>
    <w:rsid w:val="005405FD"/>
    <w:rsid w:val="0054129F"/>
    <w:rsid w:val="00542A86"/>
    <w:rsid w:val="0054361D"/>
    <w:rsid w:val="005461E4"/>
    <w:rsid w:val="00546A7B"/>
    <w:rsid w:val="00547295"/>
    <w:rsid w:val="00550A52"/>
    <w:rsid w:val="00552808"/>
    <w:rsid w:val="00553127"/>
    <w:rsid w:val="005532AD"/>
    <w:rsid w:val="005533CC"/>
    <w:rsid w:val="00553AA3"/>
    <w:rsid w:val="005555C3"/>
    <w:rsid w:val="00555905"/>
    <w:rsid w:val="00555DF4"/>
    <w:rsid w:val="0055617C"/>
    <w:rsid w:val="005563AD"/>
    <w:rsid w:val="00556923"/>
    <w:rsid w:val="00556FB8"/>
    <w:rsid w:val="00557558"/>
    <w:rsid w:val="00557FF1"/>
    <w:rsid w:val="005601F8"/>
    <w:rsid w:val="005602E8"/>
    <w:rsid w:val="00560756"/>
    <w:rsid w:val="00561486"/>
    <w:rsid w:val="00562497"/>
    <w:rsid w:val="005627B5"/>
    <w:rsid w:val="00562F1B"/>
    <w:rsid w:val="0056313D"/>
    <w:rsid w:val="005633A2"/>
    <w:rsid w:val="005637D7"/>
    <w:rsid w:val="00563EE1"/>
    <w:rsid w:val="00564209"/>
    <w:rsid w:val="0056467C"/>
    <w:rsid w:val="00564C20"/>
    <w:rsid w:val="005654C6"/>
    <w:rsid w:val="00565920"/>
    <w:rsid w:val="005668B0"/>
    <w:rsid w:val="00566BD3"/>
    <w:rsid w:val="00567A41"/>
    <w:rsid w:val="00571CCD"/>
    <w:rsid w:val="00571FE7"/>
    <w:rsid w:val="00573C10"/>
    <w:rsid w:val="0057505D"/>
    <w:rsid w:val="0057508C"/>
    <w:rsid w:val="00576A08"/>
    <w:rsid w:val="005771D4"/>
    <w:rsid w:val="00577895"/>
    <w:rsid w:val="00577FA5"/>
    <w:rsid w:val="005811CC"/>
    <w:rsid w:val="005812DF"/>
    <w:rsid w:val="00581A3B"/>
    <w:rsid w:val="00581CB2"/>
    <w:rsid w:val="00583023"/>
    <w:rsid w:val="005843A8"/>
    <w:rsid w:val="005857F5"/>
    <w:rsid w:val="005858DB"/>
    <w:rsid w:val="005859AF"/>
    <w:rsid w:val="00586BEE"/>
    <w:rsid w:val="00586FDC"/>
    <w:rsid w:val="005909EB"/>
    <w:rsid w:val="00591D0B"/>
    <w:rsid w:val="00595E11"/>
    <w:rsid w:val="005970BA"/>
    <w:rsid w:val="005973CA"/>
    <w:rsid w:val="00597B56"/>
    <w:rsid w:val="005A1492"/>
    <w:rsid w:val="005A3DAD"/>
    <w:rsid w:val="005A4649"/>
    <w:rsid w:val="005A4BE3"/>
    <w:rsid w:val="005A689E"/>
    <w:rsid w:val="005B0AF4"/>
    <w:rsid w:val="005B23AD"/>
    <w:rsid w:val="005B23E8"/>
    <w:rsid w:val="005B2629"/>
    <w:rsid w:val="005B308F"/>
    <w:rsid w:val="005B30D1"/>
    <w:rsid w:val="005B3A41"/>
    <w:rsid w:val="005B3BA0"/>
    <w:rsid w:val="005B40C6"/>
    <w:rsid w:val="005B5BA0"/>
    <w:rsid w:val="005B5CB5"/>
    <w:rsid w:val="005B60EF"/>
    <w:rsid w:val="005B6357"/>
    <w:rsid w:val="005B6799"/>
    <w:rsid w:val="005B6F9F"/>
    <w:rsid w:val="005B775F"/>
    <w:rsid w:val="005C077F"/>
    <w:rsid w:val="005C1785"/>
    <w:rsid w:val="005C1A2E"/>
    <w:rsid w:val="005C240F"/>
    <w:rsid w:val="005C3765"/>
    <w:rsid w:val="005C41A9"/>
    <w:rsid w:val="005C462D"/>
    <w:rsid w:val="005C48D2"/>
    <w:rsid w:val="005C54E7"/>
    <w:rsid w:val="005C644F"/>
    <w:rsid w:val="005C752B"/>
    <w:rsid w:val="005C7714"/>
    <w:rsid w:val="005D003F"/>
    <w:rsid w:val="005D01BB"/>
    <w:rsid w:val="005D0CF7"/>
    <w:rsid w:val="005D2581"/>
    <w:rsid w:val="005D2916"/>
    <w:rsid w:val="005D5A37"/>
    <w:rsid w:val="005D7810"/>
    <w:rsid w:val="005D7FA3"/>
    <w:rsid w:val="005E070E"/>
    <w:rsid w:val="005E4B09"/>
    <w:rsid w:val="005E5D21"/>
    <w:rsid w:val="005E5FBD"/>
    <w:rsid w:val="005E616F"/>
    <w:rsid w:val="005E752E"/>
    <w:rsid w:val="005E7B68"/>
    <w:rsid w:val="005E7B7E"/>
    <w:rsid w:val="005F0E82"/>
    <w:rsid w:val="005F1017"/>
    <w:rsid w:val="005F1659"/>
    <w:rsid w:val="005F165D"/>
    <w:rsid w:val="005F1A76"/>
    <w:rsid w:val="005F42DB"/>
    <w:rsid w:val="005F4D50"/>
    <w:rsid w:val="005F59BD"/>
    <w:rsid w:val="005F66B4"/>
    <w:rsid w:val="00600944"/>
    <w:rsid w:val="00600E40"/>
    <w:rsid w:val="0060106B"/>
    <w:rsid w:val="00603430"/>
    <w:rsid w:val="00605C85"/>
    <w:rsid w:val="00607322"/>
    <w:rsid w:val="00607DD4"/>
    <w:rsid w:val="00612BDA"/>
    <w:rsid w:val="00613146"/>
    <w:rsid w:val="00613521"/>
    <w:rsid w:val="00613F80"/>
    <w:rsid w:val="00615B30"/>
    <w:rsid w:val="00616297"/>
    <w:rsid w:val="00616FBC"/>
    <w:rsid w:val="006171EF"/>
    <w:rsid w:val="00620535"/>
    <w:rsid w:val="006207B7"/>
    <w:rsid w:val="006220EF"/>
    <w:rsid w:val="0062276D"/>
    <w:rsid w:val="00623A11"/>
    <w:rsid w:val="00624183"/>
    <w:rsid w:val="00624B11"/>
    <w:rsid w:val="00625612"/>
    <w:rsid w:val="006256BA"/>
    <w:rsid w:val="00625E6D"/>
    <w:rsid w:val="006260FB"/>
    <w:rsid w:val="00627D53"/>
    <w:rsid w:val="00630261"/>
    <w:rsid w:val="00630573"/>
    <w:rsid w:val="006306E7"/>
    <w:rsid w:val="006319F9"/>
    <w:rsid w:val="006322B5"/>
    <w:rsid w:val="00632C42"/>
    <w:rsid w:val="00634CE2"/>
    <w:rsid w:val="00635591"/>
    <w:rsid w:val="00636433"/>
    <w:rsid w:val="00636FBC"/>
    <w:rsid w:val="00637A42"/>
    <w:rsid w:val="006400D8"/>
    <w:rsid w:val="00641C68"/>
    <w:rsid w:val="0064234A"/>
    <w:rsid w:val="00642CA4"/>
    <w:rsid w:val="00642DBF"/>
    <w:rsid w:val="00643992"/>
    <w:rsid w:val="00644CFB"/>
    <w:rsid w:val="00647B9A"/>
    <w:rsid w:val="006514DE"/>
    <w:rsid w:val="00652B14"/>
    <w:rsid w:val="00653C40"/>
    <w:rsid w:val="006543D3"/>
    <w:rsid w:val="00655369"/>
    <w:rsid w:val="00655F72"/>
    <w:rsid w:val="00656712"/>
    <w:rsid w:val="0065672F"/>
    <w:rsid w:val="00657859"/>
    <w:rsid w:val="00657931"/>
    <w:rsid w:val="006601AA"/>
    <w:rsid w:val="00660A1C"/>
    <w:rsid w:val="0066224E"/>
    <w:rsid w:val="0066229F"/>
    <w:rsid w:val="00662463"/>
    <w:rsid w:val="00663CD6"/>
    <w:rsid w:val="006646FB"/>
    <w:rsid w:val="00665660"/>
    <w:rsid w:val="00665702"/>
    <w:rsid w:val="00666791"/>
    <w:rsid w:val="00667619"/>
    <w:rsid w:val="00671681"/>
    <w:rsid w:val="006719BD"/>
    <w:rsid w:val="00672247"/>
    <w:rsid w:val="00673322"/>
    <w:rsid w:val="00673ACC"/>
    <w:rsid w:val="00680CF8"/>
    <w:rsid w:val="00680DE3"/>
    <w:rsid w:val="0068129E"/>
    <w:rsid w:val="006824AC"/>
    <w:rsid w:val="006832C1"/>
    <w:rsid w:val="00683933"/>
    <w:rsid w:val="00685925"/>
    <w:rsid w:val="006860DA"/>
    <w:rsid w:val="00686AC3"/>
    <w:rsid w:val="00691992"/>
    <w:rsid w:val="00691BB4"/>
    <w:rsid w:val="00692C33"/>
    <w:rsid w:val="0069316D"/>
    <w:rsid w:val="0069473E"/>
    <w:rsid w:val="0069483C"/>
    <w:rsid w:val="00695A88"/>
    <w:rsid w:val="00695B30"/>
    <w:rsid w:val="00695B79"/>
    <w:rsid w:val="00696747"/>
    <w:rsid w:val="00697930"/>
    <w:rsid w:val="006A0575"/>
    <w:rsid w:val="006A05AB"/>
    <w:rsid w:val="006A0A9B"/>
    <w:rsid w:val="006A1251"/>
    <w:rsid w:val="006A1822"/>
    <w:rsid w:val="006A2393"/>
    <w:rsid w:val="006A4741"/>
    <w:rsid w:val="006A4E9B"/>
    <w:rsid w:val="006A5019"/>
    <w:rsid w:val="006A6907"/>
    <w:rsid w:val="006A7114"/>
    <w:rsid w:val="006A7300"/>
    <w:rsid w:val="006A7BFC"/>
    <w:rsid w:val="006B033E"/>
    <w:rsid w:val="006B03AF"/>
    <w:rsid w:val="006B1F04"/>
    <w:rsid w:val="006B2983"/>
    <w:rsid w:val="006B3055"/>
    <w:rsid w:val="006B4109"/>
    <w:rsid w:val="006B4FA1"/>
    <w:rsid w:val="006B7171"/>
    <w:rsid w:val="006C046F"/>
    <w:rsid w:val="006C0CA6"/>
    <w:rsid w:val="006C0DB4"/>
    <w:rsid w:val="006C155F"/>
    <w:rsid w:val="006C1A27"/>
    <w:rsid w:val="006C21A0"/>
    <w:rsid w:val="006C2D5E"/>
    <w:rsid w:val="006C3331"/>
    <w:rsid w:val="006C377C"/>
    <w:rsid w:val="006C3C75"/>
    <w:rsid w:val="006C4228"/>
    <w:rsid w:val="006C4718"/>
    <w:rsid w:val="006C483B"/>
    <w:rsid w:val="006C5E49"/>
    <w:rsid w:val="006C76E8"/>
    <w:rsid w:val="006C7A65"/>
    <w:rsid w:val="006D087B"/>
    <w:rsid w:val="006D124D"/>
    <w:rsid w:val="006D3FE6"/>
    <w:rsid w:val="006D4210"/>
    <w:rsid w:val="006D44DE"/>
    <w:rsid w:val="006D5370"/>
    <w:rsid w:val="006D5A35"/>
    <w:rsid w:val="006E088F"/>
    <w:rsid w:val="006E091E"/>
    <w:rsid w:val="006E0DA5"/>
    <w:rsid w:val="006E1152"/>
    <w:rsid w:val="006E420F"/>
    <w:rsid w:val="006E55FE"/>
    <w:rsid w:val="006E69E8"/>
    <w:rsid w:val="006E73F0"/>
    <w:rsid w:val="006E7BFB"/>
    <w:rsid w:val="006E7CC4"/>
    <w:rsid w:val="006F098F"/>
    <w:rsid w:val="006F196A"/>
    <w:rsid w:val="006F2DD3"/>
    <w:rsid w:val="006F42AC"/>
    <w:rsid w:val="006F52A8"/>
    <w:rsid w:val="006F53AD"/>
    <w:rsid w:val="006F6357"/>
    <w:rsid w:val="006F73F5"/>
    <w:rsid w:val="006F79BF"/>
    <w:rsid w:val="00700519"/>
    <w:rsid w:val="00700C4E"/>
    <w:rsid w:val="00700EC4"/>
    <w:rsid w:val="007017AF"/>
    <w:rsid w:val="007025C6"/>
    <w:rsid w:val="00702C35"/>
    <w:rsid w:val="007032F0"/>
    <w:rsid w:val="007045A1"/>
    <w:rsid w:val="00706C91"/>
    <w:rsid w:val="00707758"/>
    <w:rsid w:val="00707E5F"/>
    <w:rsid w:val="007104DC"/>
    <w:rsid w:val="007109A8"/>
    <w:rsid w:val="00710D5E"/>
    <w:rsid w:val="00711062"/>
    <w:rsid w:val="0071172B"/>
    <w:rsid w:val="00711B0C"/>
    <w:rsid w:val="00712491"/>
    <w:rsid w:val="00713127"/>
    <w:rsid w:val="00713143"/>
    <w:rsid w:val="00713331"/>
    <w:rsid w:val="0071340C"/>
    <w:rsid w:val="00714704"/>
    <w:rsid w:val="00715534"/>
    <w:rsid w:val="0071655D"/>
    <w:rsid w:val="00717AEA"/>
    <w:rsid w:val="00720888"/>
    <w:rsid w:val="0072329E"/>
    <w:rsid w:val="0072410E"/>
    <w:rsid w:val="00724500"/>
    <w:rsid w:val="00724FC9"/>
    <w:rsid w:val="00725095"/>
    <w:rsid w:val="00725D31"/>
    <w:rsid w:val="0072618E"/>
    <w:rsid w:val="00726966"/>
    <w:rsid w:val="00726A19"/>
    <w:rsid w:val="00726A1D"/>
    <w:rsid w:val="00726D63"/>
    <w:rsid w:val="00730718"/>
    <w:rsid w:val="00733808"/>
    <w:rsid w:val="0073393F"/>
    <w:rsid w:val="007373FA"/>
    <w:rsid w:val="00737F7A"/>
    <w:rsid w:val="007421BA"/>
    <w:rsid w:val="00742BB2"/>
    <w:rsid w:val="007444E0"/>
    <w:rsid w:val="00744F61"/>
    <w:rsid w:val="007454D6"/>
    <w:rsid w:val="0074646F"/>
    <w:rsid w:val="007474FD"/>
    <w:rsid w:val="007479F1"/>
    <w:rsid w:val="00747A02"/>
    <w:rsid w:val="0075027F"/>
    <w:rsid w:val="00751BE5"/>
    <w:rsid w:val="00751CE5"/>
    <w:rsid w:val="00752589"/>
    <w:rsid w:val="007533A0"/>
    <w:rsid w:val="007537D9"/>
    <w:rsid w:val="00754C55"/>
    <w:rsid w:val="00754C98"/>
    <w:rsid w:val="007563D3"/>
    <w:rsid w:val="0075647B"/>
    <w:rsid w:val="007566F1"/>
    <w:rsid w:val="0075715C"/>
    <w:rsid w:val="00757768"/>
    <w:rsid w:val="00757D87"/>
    <w:rsid w:val="00757E11"/>
    <w:rsid w:val="00761941"/>
    <w:rsid w:val="00762D9A"/>
    <w:rsid w:val="00763945"/>
    <w:rsid w:val="007639B4"/>
    <w:rsid w:val="0076465D"/>
    <w:rsid w:val="00766475"/>
    <w:rsid w:val="00767E1E"/>
    <w:rsid w:val="00767E3D"/>
    <w:rsid w:val="00770FFF"/>
    <w:rsid w:val="0077227D"/>
    <w:rsid w:val="00773D60"/>
    <w:rsid w:val="00774120"/>
    <w:rsid w:val="007746C2"/>
    <w:rsid w:val="00774EDF"/>
    <w:rsid w:val="00776AB7"/>
    <w:rsid w:val="00776D78"/>
    <w:rsid w:val="007821D3"/>
    <w:rsid w:val="007822FC"/>
    <w:rsid w:val="00783651"/>
    <w:rsid w:val="00783A42"/>
    <w:rsid w:val="00783DE7"/>
    <w:rsid w:val="00784C99"/>
    <w:rsid w:val="00785FCB"/>
    <w:rsid w:val="007860E6"/>
    <w:rsid w:val="00786551"/>
    <w:rsid w:val="00786A26"/>
    <w:rsid w:val="00787EFC"/>
    <w:rsid w:val="00790296"/>
    <w:rsid w:val="00790E5C"/>
    <w:rsid w:val="007910AC"/>
    <w:rsid w:val="007913EB"/>
    <w:rsid w:val="00791D05"/>
    <w:rsid w:val="00793013"/>
    <w:rsid w:val="00793A30"/>
    <w:rsid w:val="007968B6"/>
    <w:rsid w:val="00797CC0"/>
    <w:rsid w:val="007A061E"/>
    <w:rsid w:val="007A111F"/>
    <w:rsid w:val="007A2BA4"/>
    <w:rsid w:val="007A2BAF"/>
    <w:rsid w:val="007A2D01"/>
    <w:rsid w:val="007A385F"/>
    <w:rsid w:val="007A3E92"/>
    <w:rsid w:val="007A44B6"/>
    <w:rsid w:val="007A6F89"/>
    <w:rsid w:val="007B0138"/>
    <w:rsid w:val="007B05BC"/>
    <w:rsid w:val="007B1698"/>
    <w:rsid w:val="007B1BB8"/>
    <w:rsid w:val="007B20CA"/>
    <w:rsid w:val="007B35AD"/>
    <w:rsid w:val="007B5068"/>
    <w:rsid w:val="007B5943"/>
    <w:rsid w:val="007B5E1D"/>
    <w:rsid w:val="007B62DF"/>
    <w:rsid w:val="007B69A1"/>
    <w:rsid w:val="007C0D7F"/>
    <w:rsid w:val="007C11D9"/>
    <w:rsid w:val="007C2D49"/>
    <w:rsid w:val="007C2D51"/>
    <w:rsid w:val="007C3038"/>
    <w:rsid w:val="007C311D"/>
    <w:rsid w:val="007C57C9"/>
    <w:rsid w:val="007C5DEE"/>
    <w:rsid w:val="007C6012"/>
    <w:rsid w:val="007C6116"/>
    <w:rsid w:val="007D0098"/>
    <w:rsid w:val="007D0717"/>
    <w:rsid w:val="007D090F"/>
    <w:rsid w:val="007D1618"/>
    <w:rsid w:val="007D2378"/>
    <w:rsid w:val="007D2AE0"/>
    <w:rsid w:val="007D3266"/>
    <w:rsid w:val="007D4529"/>
    <w:rsid w:val="007D4695"/>
    <w:rsid w:val="007D4D9A"/>
    <w:rsid w:val="007D54D3"/>
    <w:rsid w:val="007D595E"/>
    <w:rsid w:val="007D5993"/>
    <w:rsid w:val="007D6A19"/>
    <w:rsid w:val="007D6B6D"/>
    <w:rsid w:val="007D70EF"/>
    <w:rsid w:val="007D7277"/>
    <w:rsid w:val="007D78A1"/>
    <w:rsid w:val="007E08C2"/>
    <w:rsid w:val="007E16B2"/>
    <w:rsid w:val="007E26CC"/>
    <w:rsid w:val="007E392A"/>
    <w:rsid w:val="007E3D31"/>
    <w:rsid w:val="007E4B36"/>
    <w:rsid w:val="007E68F2"/>
    <w:rsid w:val="007E74ED"/>
    <w:rsid w:val="007E76B8"/>
    <w:rsid w:val="007F0B56"/>
    <w:rsid w:val="007F0F1B"/>
    <w:rsid w:val="007F1229"/>
    <w:rsid w:val="007F1DA6"/>
    <w:rsid w:val="007F35B7"/>
    <w:rsid w:val="007F3C66"/>
    <w:rsid w:val="007F68F7"/>
    <w:rsid w:val="007F7298"/>
    <w:rsid w:val="007F7D96"/>
    <w:rsid w:val="00800ECC"/>
    <w:rsid w:val="00801B45"/>
    <w:rsid w:val="00802B89"/>
    <w:rsid w:val="00802B92"/>
    <w:rsid w:val="00802BDC"/>
    <w:rsid w:val="00803492"/>
    <w:rsid w:val="00803AFC"/>
    <w:rsid w:val="008045FD"/>
    <w:rsid w:val="00805D5E"/>
    <w:rsid w:val="00807106"/>
    <w:rsid w:val="0080745D"/>
    <w:rsid w:val="00807579"/>
    <w:rsid w:val="0081004B"/>
    <w:rsid w:val="008105E2"/>
    <w:rsid w:val="00810FB1"/>
    <w:rsid w:val="00811C0A"/>
    <w:rsid w:val="00811E87"/>
    <w:rsid w:val="00812E2C"/>
    <w:rsid w:val="00813C73"/>
    <w:rsid w:val="00813FD6"/>
    <w:rsid w:val="0081400A"/>
    <w:rsid w:val="008146D7"/>
    <w:rsid w:val="00815008"/>
    <w:rsid w:val="0081643D"/>
    <w:rsid w:val="0081665C"/>
    <w:rsid w:val="00816A73"/>
    <w:rsid w:val="00816D8F"/>
    <w:rsid w:val="008204A0"/>
    <w:rsid w:val="008233C3"/>
    <w:rsid w:val="00824731"/>
    <w:rsid w:val="00824F4F"/>
    <w:rsid w:val="00824F7D"/>
    <w:rsid w:val="008250EA"/>
    <w:rsid w:val="00825A54"/>
    <w:rsid w:val="00825C35"/>
    <w:rsid w:val="00826392"/>
    <w:rsid w:val="00826A86"/>
    <w:rsid w:val="00827737"/>
    <w:rsid w:val="00827756"/>
    <w:rsid w:val="00831E6D"/>
    <w:rsid w:val="0083218F"/>
    <w:rsid w:val="00832B47"/>
    <w:rsid w:val="008333B5"/>
    <w:rsid w:val="00834139"/>
    <w:rsid w:val="00837675"/>
    <w:rsid w:val="008376FF"/>
    <w:rsid w:val="00837DEE"/>
    <w:rsid w:val="00837EF7"/>
    <w:rsid w:val="00840201"/>
    <w:rsid w:val="00841344"/>
    <w:rsid w:val="008430D9"/>
    <w:rsid w:val="0084359E"/>
    <w:rsid w:val="00843C4F"/>
    <w:rsid w:val="008445B1"/>
    <w:rsid w:val="00844A99"/>
    <w:rsid w:val="00844B75"/>
    <w:rsid w:val="00844CAA"/>
    <w:rsid w:val="00845034"/>
    <w:rsid w:val="008458F2"/>
    <w:rsid w:val="00847139"/>
    <w:rsid w:val="00851939"/>
    <w:rsid w:val="008536AD"/>
    <w:rsid w:val="00855562"/>
    <w:rsid w:val="00855767"/>
    <w:rsid w:val="00855B30"/>
    <w:rsid w:val="00857075"/>
    <w:rsid w:val="00857F56"/>
    <w:rsid w:val="008601AC"/>
    <w:rsid w:val="00860D6D"/>
    <w:rsid w:val="008610A3"/>
    <w:rsid w:val="008617B6"/>
    <w:rsid w:val="0086193B"/>
    <w:rsid w:val="00862990"/>
    <w:rsid w:val="00862E27"/>
    <w:rsid w:val="00864405"/>
    <w:rsid w:val="00865791"/>
    <w:rsid w:val="00866367"/>
    <w:rsid w:val="00866446"/>
    <w:rsid w:val="00870509"/>
    <w:rsid w:val="0087147D"/>
    <w:rsid w:val="008718F4"/>
    <w:rsid w:val="008728FB"/>
    <w:rsid w:val="008733D1"/>
    <w:rsid w:val="00873D05"/>
    <w:rsid w:val="0087491C"/>
    <w:rsid w:val="00875188"/>
    <w:rsid w:val="00875C38"/>
    <w:rsid w:val="00875E4D"/>
    <w:rsid w:val="008774C1"/>
    <w:rsid w:val="00880606"/>
    <w:rsid w:val="0088068C"/>
    <w:rsid w:val="00880918"/>
    <w:rsid w:val="00881E8B"/>
    <w:rsid w:val="00882CE4"/>
    <w:rsid w:val="00883A4B"/>
    <w:rsid w:val="008842E5"/>
    <w:rsid w:val="008844AF"/>
    <w:rsid w:val="0088509B"/>
    <w:rsid w:val="00885FB9"/>
    <w:rsid w:val="00886AB9"/>
    <w:rsid w:val="00886FD1"/>
    <w:rsid w:val="00887090"/>
    <w:rsid w:val="00887CB7"/>
    <w:rsid w:val="00887FAD"/>
    <w:rsid w:val="008900DE"/>
    <w:rsid w:val="0089254D"/>
    <w:rsid w:val="008943F5"/>
    <w:rsid w:val="00894748"/>
    <w:rsid w:val="00895E0C"/>
    <w:rsid w:val="00896010"/>
    <w:rsid w:val="00896142"/>
    <w:rsid w:val="00896914"/>
    <w:rsid w:val="008A0EE9"/>
    <w:rsid w:val="008A12D3"/>
    <w:rsid w:val="008A15A4"/>
    <w:rsid w:val="008A1B0E"/>
    <w:rsid w:val="008A1CE5"/>
    <w:rsid w:val="008A2397"/>
    <w:rsid w:val="008A2470"/>
    <w:rsid w:val="008A28B3"/>
    <w:rsid w:val="008A3300"/>
    <w:rsid w:val="008A34DC"/>
    <w:rsid w:val="008A371E"/>
    <w:rsid w:val="008A4902"/>
    <w:rsid w:val="008A4F79"/>
    <w:rsid w:val="008A5F05"/>
    <w:rsid w:val="008A6986"/>
    <w:rsid w:val="008A6A9E"/>
    <w:rsid w:val="008B12F4"/>
    <w:rsid w:val="008B3025"/>
    <w:rsid w:val="008B50EC"/>
    <w:rsid w:val="008C1253"/>
    <w:rsid w:val="008C22B6"/>
    <w:rsid w:val="008C337E"/>
    <w:rsid w:val="008C3FD2"/>
    <w:rsid w:val="008C4DC2"/>
    <w:rsid w:val="008C4FA2"/>
    <w:rsid w:val="008C5898"/>
    <w:rsid w:val="008C60A4"/>
    <w:rsid w:val="008C61A5"/>
    <w:rsid w:val="008C7B13"/>
    <w:rsid w:val="008D0F96"/>
    <w:rsid w:val="008D1A6A"/>
    <w:rsid w:val="008D2EF0"/>
    <w:rsid w:val="008D3978"/>
    <w:rsid w:val="008D3DFA"/>
    <w:rsid w:val="008D5246"/>
    <w:rsid w:val="008D5278"/>
    <w:rsid w:val="008D53FD"/>
    <w:rsid w:val="008D60B1"/>
    <w:rsid w:val="008D6100"/>
    <w:rsid w:val="008D667C"/>
    <w:rsid w:val="008D670E"/>
    <w:rsid w:val="008E04E6"/>
    <w:rsid w:val="008E0682"/>
    <w:rsid w:val="008E086B"/>
    <w:rsid w:val="008E10BC"/>
    <w:rsid w:val="008E2E91"/>
    <w:rsid w:val="008E354B"/>
    <w:rsid w:val="008E3CC5"/>
    <w:rsid w:val="008E428A"/>
    <w:rsid w:val="008E6719"/>
    <w:rsid w:val="008E783D"/>
    <w:rsid w:val="008F191F"/>
    <w:rsid w:val="008F363B"/>
    <w:rsid w:val="008F4AE3"/>
    <w:rsid w:val="008F4C20"/>
    <w:rsid w:val="008F4F61"/>
    <w:rsid w:val="008F6095"/>
    <w:rsid w:val="008F6B1E"/>
    <w:rsid w:val="008F7377"/>
    <w:rsid w:val="0090012A"/>
    <w:rsid w:val="0090074E"/>
    <w:rsid w:val="009009C8"/>
    <w:rsid w:val="009012AC"/>
    <w:rsid w:val="00901970"/>
    <w:rsid w:val="00902786"/>
    <w:rsid w:val="0090300C"/>
    <w:rsid w:val="0090375A"/>
    <w:rsid w:val="00903B5E"/>
    <w:rsid w:val="00903E7E"/>
    <w:rsid w:val="00904C52"/>
    <w:rsid w:val="009054D3"/>
    <w:rsid w:val="009059D8"/>
    <w:rsid w:val="0090686F"/>
    <w:rsid w:val="00907388"/>
    <w:rsid w:val="009073CA"/>
    <w:rsid w:val="009076EC"/>
    <w:rsid w:val="00907E6D"/>
    <w:rsid w:val="00911DD2"/>
    <w:rsid w:val="009140BA"/>
    <w:rsid w:val="00914562"/>
    <w:rsid w:val="009156E0"/>
    <w:rsid w:val="009160DC"/>
    <w:rsid w:val="00916127"/>
    <w:rsid w:val="00917A85"/>
    <w:rsid w:val="0092041F"/>
    <w:rsid w:val="009211D8"/>
    <w:rsid w:val="00921593"/>
    <w:rsid w:val="009217BF"/>
    <w:rsid w:val="00921CF2"/>
    <w:rsid w:val="009236E8"/>
    <w:rsid w:val="0092421B"/>
    <w:rsid w:val="009250AB"/>
    <w:rsid w:val="009257D7"/>
    <w:rsid w:val="009264CF"/>
    <w:rsid w:val="00927D62"/>
    <w:rsid w:val="00930684"/>
    <w:rsid w:val="00933CD5"/>
    <w:rsid w:val="00933DCC"/>
    <w:rsid w:val="00935395"/>
    <w:rsid w:val="00935DE7"/>
    <w:rsid w:val="00936052"/>
    <w:rsid w:val="00936961"/>
    <w:rsid w:val="009371FB"/>
    <w:rsid w:val="009405C2"/>
    <w:rsid w:val="009406FF"/>
    <w:rsid w:val="00940F5D"/>
    <w:rsid w:val="00941CFE"/>
    <w:rsid w:val="009427AB"/>
    <w:rsid w:val="00942ED5"/>
    <w:rsid w:val="0094372E"/>
    <w:rsid w:val="0094437F"/>
    <w:rsid w:val="009445FB"/>
    <w:rsid w:val="00944AB8"/>
    <w:rsid w:val="00944B42"/>
    <w:rsid w:val="0094545B"/>
    <w:rsid w:val="00945F42"/>
    <w:rsid w:val="009464C5"/>
    <w:rsid w:val="009473B3"/>
    <w:rsid w:val="00950233"/>
    <w:rsid w:val="00950775"/>
    <w:rsid w:val="00952C2A"/>
    <w:rsid w:val="00952DE9"/>
    <w:rsid w:val="00952E53"/>
    <w:rsid w:val="009535CB"/>
    <w:rsid w:val="009541EC"/>
    <w:rsid w:val="009542D5"/>
    <w:rsid w:val="00954940"/>
    <w:rsid w:val="00955868"/>
    <w:rsid w:val="00955C94"/>
    <w:rsid w:val="009564B0"/>
    <w:rsid w:val="00956C8A"/>
    <w:rsid w:val="0095724F"/>
    <w:rsid w:val="009617DA"/>
    <w:rsid w:val="00962254"/>
    <w:rsid w:val="0096348B"/>
    <w:rsid w:val="00964D89"/>
    <w:rsid w:val="009651C4"/>
    <w:rsid w:val="00965777"/>
    <w:rsid w:val="00966425"/>
    <w:rsid w:val="009667C3"/>
    <w:rsid w:val="009676DA"/>
    <w:rsid w:val="0097029D"/>
    <w:rsid w:val="00971975"/>
    <w:rsid w:val="00971B07"/>
    <w:rsid w:val="00971E91"/>
    <w:rsid w:val="00972F01"/>
    <w:rsid w:val="00973485"/>
    <w:rsid w:val="00973689"/>
    <w:rsid w:val="009758BD"/>
    <w:rsid w:val="00976155"/>
    <w:rsid w:val="0097767F"/>
    <w:rsid w:val="0098012A"/>
    <w:rsid w:val="00980E68"/>
    <w:rsid w:val="00983374"/>
    <w:rsid w:val="0098346B"/>
    <w:rsid w:val="009845B9"/>
    <w:rsid w:val="009853C1"/>
    <w:rsid w:val="009854FE"/>
    <w:rsid w:val="009858E4"/>
    <w:rsid w:val="00986B5F"/>
    <w:rsid w:val="00986F7E"/>
    <w:rsid w:val="00987D2E"/>
    <w:rsid w:val="0099055F"/>
    <w:rsid w:val="00991505"/>
    <w:rsid w:val="00991768"/>
    <w:rsid w:val="00991983"/>
    <w:rsid w:val="009940DE"/>
    <w:rsid w:val="0099536C"/>
    <w:rsid w:val="009954CF"/>
    <w:rsid w:val="00995BFE"/>
    <w:rsid w:val="0099660E"/>
    <w:rsid w:val="00996886"/>
    <w:rsid w:val="0099715A"/>
    <w:rsid w:val="00997DD3"/>
    <w:rsid w:val="009A191A"/>
    <w:rsid w:val="009A1B02"/>
    <w:rsid w:val="009A1B55"/>
    <w:rsid w:val="009A1D0E"/>
    <w:rsid w:val="009A3155"/>
    <w:rsid w:val="009A3E12"/>
    <w:rsid w:val="009A549F"/>
    <w:rsid w:val="009A6225"/>
    <w:rsid w:val="009A696E"/>
    <w:rsid w:val="009B0331"/>
    <w:rsid w:val="009B0C59"/>
    <w:rsid w:val="009B0E10"/>
    <w:rsid w:val="009B13D4"/>
    <w:rsid w:val="009B326B"/>
    <w:rsid w:val="009B4BB3"/>
    <w:rsid w:val="009B5370"/>
    <w:rsid w:val="009B57E6"/>
    <w:rsid w:val="009B6DE7"/>
    <w:rsid w:val="009B79D1"/>
    <w:rsid w:val="009B7E08"/>
    <w:rsid w:val="009C010D"/>
    <w:rsid w:val="009C1964"/>
    <w:rsid w:val="009C1DAF"/>
    <w:rsid w:val="009C5122"/>
    <w:rsid w:val="009C5DAE"/>
    <w:rsid w:val="009D06C5"/>
    <w:rsid w:val="009D19C8"/>
    <w:rsid w:val="009D27E4"/>
    <w:rsid w:val="009D2B41"/>
    <w:rsid w:val="009D54EB"/>
    <w:rsid w:val="009D6395"/>
    <w:rsid w:val="009D6888"/>
    <w:rsid w:val="009D79A0"/>
    <w:rsid w:val="009E0854"/>
    <w:rsid w:val="009E1237"/>
    <w:rsid w:val="009E3858"/>
    <w:rsid w:val="009E44A2"/>
    <w:rsid w:val="009E4C18"/>
    <w:rsid w:val="009E4DE0"/>
    <w:rsid w:val="009E5E54"/>
    <w:rsid w:val="009E6554"/>
    <w:rsid w:val="009E6965"/>
    <w:rsid w:val="009E6F2E"/>
    <w:rsid w:val="009F10A4"/>
    <w:rsid w:val="009F1DC1"/>
    <w:rsid w:val="009F29A6"/>
    <w:rsid w:val="009F2EC2"/>
    <w:rsid w:val="009F30E4"/>
    <w:rsid w:val="009F4D5D"/>
    <w:rsid w:val="00A0008C"/>
    <w:rsid w:val="00A01F4B"/>
    <w:rsid w:val="00A02BC2"/>
    <w:rsid w:val="00A047B9"/>
    <w:rsid w:val="00A04918"/>
    <w:rsid w:val="00A0589E"/>
    <w:rsid w:val="00A05DFD"/>
    <w:rsid w:val="00A0632C"/>
    <w:rsid w:val="00A078BC"/>
    <w:rsid w:val="00A10D78"/>
    <w:rsid w:val="00A114A0"/>
    <w:rsid w:val="00A11E46"/>
    <w:rsid w:val="00A1477D"/>
    <w:rsid w:val="00A15B79"/>
    <w:rsid w:val="00A16EBC"/>
    <w:rsid w:val="00A1748C"/>
    <w:rsid w:val="00A204FA"/>
    <w:rsid w:val="00A20685"/>
    <w:rsid w:val="00A207A4"/>
    <w:rsid w:val="00A2186B"/>
    <w:rsid w:val="00A22992"/>
    <w:rsid w:val="00A22D3D"/>
    <w:rsid w:val="00A22F9E"/>
    <w:rsid w:val="00A23104"/>
    <w:rsid w:val="00A23CEB"/>
    <w:rsid w:val="00A2457A"/>
    <w:rsid w:val="00A2533C"/>
    <w:rsid w:val="00A253D1"/>
    <w:rsid w:val="00A269EB"/>
    <w:rsid w:val="00A2744A"/>
    <w:rsid w:val="00A279CB"/>
    <w:rsid w:val="00A27BD1"/>
    <w:rsid w:val="00A304FC"/>
    <w:rsid w:val="00A319EC"/>
    <w:rsid w:val="00A31BC8"/>
    <w:rsid w:val="00A3264D"/>
    <w:rsid w:val="00A32E2D"/>
    <w:rsid w:val="00A32E66"/>
    <w:rsid w:val="00A3301C"/>
    <w:rsid w:val="00A3329C"/>
    <w:rsid w:val="00A342C5"/>
    <w:rsid w:val="00A348F5"/>
    <w:rsid w:val="00A34E7C"/>
    <w:rsid w:val="00A36084"/>
    <w:rsid w:val="00A361A1"/>
    <w:rsid w:val="00A372E7"/>
    <w:rsid w:val="00A376FE"/>
    <w:rsid w:val="00A41DE2"/>
    <w:rsid w:val="00A43221"/>
    <w:rsid w:val="00A452C7"/>
    <w:rsid w:val="00A45A43"/>
    <w:rsid w:val="00A47671"/>
    <w:rsid w:val="00A5008B"/>
    <w:rsid w:val="00A501CD"/>
    <w:rsid w:val="00A508F2"/>
    <w:rsid w:val="00A50972"/>
    <w:rsid w:val="00A51BE8"/>
    <w:rsid w:val="00A52369"/>
    <w:rsid w:val="00A529FF"/>
    <w:rsid w:val="00A52C6C"/>
    <w:rsid w:val="00A53080"/>
    <w:rsid w:val="00A5309B"/>
    <w:rsid w:val="00A55383"/>
    <w:rsid w:val="00A576A6"/>
    <w:rsid w:val="00A57C2D"/>
    <w:rsid w:val="00A60404"/>
    <w:rsid w:val="00A6067B"/>
    <w:rsid w:val="00A60BBF"/>
    <w:rsid w:val="00A60DD5"/>
    <w:rsid w:val="00A61026"/>
    <w:rsid w:val="00A6149F"/>
    <w:rsid w:val="00A62494"/>
    <w:rsid w:val="00A62601"/>
    <w:rsid w:val="00A650B3"/>
    <w:rsid w:val="00A66C77"/>
    <w:rsid w:val="00A670AB"/>
    <w:rsid w:val="00A7067F"/>
    <w:rsid w:val="00A7248F"/>
    <w:rsid w:val="00A72563"/>
    <w:rsid w:val="00A74EE2"/>
    <w:rsid w:val="00A80AF1"/>
    <w:rsid w:val="00A815A6"/>
    <w:rsid w:val="00A816FD"/>
    <w:rsid w:val="00A832AD"/>
    <w:rsid w:val="00A8394C"/>
    <w:rsid w:val="00A846DE"/>
    <w:rsid w:val="00A84BB2"/>
    <w:rsid w:val="00A85214"/>
    <w:rsid w:val="00A86991"/>
    <w:rsid w:val="00A90B50"/>
    <w:rsid w:val="00A915A9"/>
    <w:rsid w:val="00A9191F"/>
    <w:rsid w:val="00A928D4"/>
    <w:rsid w:val="00A95802"/>
    <w:rsid w:val="00A95A59"/>
    <w:rsid w:val="00A96E62"/>
    <w:rsid w:val="00A96F0D"/>
    <w:rsid w:val="00A97949"/>
    <w:rsid w:val="00A97B75"/>
    <w:rsid w:val="00AA0E58"/>
    <w:rsid w:val="00AA1037"/>
    <w:rsid w:val="00AA1340"/>
    <w:rsid w:val="00AA2334"/>
    <w:rsid w:val="00AA37AD"/>
    <w:rsid w:val="00AA4D74"/>
    <w:rsid w:val="00AA510A"/>
    <w:rsid w:val="00AA5797"/>
    <w:rsid w:val="00AA5997"/>
    <w:rsid w:val="00AA5B0C"/>
    <w:rsid w:val="00AA5F45"/>
    <w:rsid w:val="00AA5FA7"/>
    <w:rsid w:val="00AA7FC6"/>
    <w:rsid w:val="00AB00BA"/>
    <w:rsid w:val="00AB01B9"/>
    <w:rsid w:val="00AB0F9D"/>
    <w:rsid w:val="00AB2067"/>
    <w:rsid w:val="00AB20E6"/>
    <w:rsid w:val="00AB2423"/>
    <w:rsid w:val="00AB305B"/>
    <w:rsid w:val="00AB3C7C"/>
    <w:rsid w:val="00AB3E4A"/>
    <w:rsid w:val="00AB50F6"/>
    <w:rsid w:val="00AB5F81"/>
    <w:rsid w:val="00AC143A"/>
    <w:rsid w:val="00AC18EC"/>
    <w:rsid w:val="00AC25DA"/>
    <w:rsid w:val="00AC2638"/>
    <w:rsid w:val="00AC5B34"/>
    <w:rsid w:val="00AC7DF0"/>
    <w:rsid w:val="00AD0E36"/>
    <w:rsid w:val="00AD116B"/>
    <w:rsid w:val="00AD309F"/>
    <w:rsid w:val="00AD5F0D"/>
    <w:rsid w:val="00AD62FA"/>
    <w:rsid w:val="00AD64EB"/>
    <w:rsid w:val="00AD70A0"/>
    <w:rsid w:val="00AD7551"/>
    <w:rsid w:val="00AD7D70"/>
    <w:rsid w:val="00AE0431"/>
    <w:rsid w:val="00AE3C08"/>
    <w:rsid w:val="00AE3D85"/>
    <w:rsid w:val="00AE3DC9"/>
    <w:rsid w:val="00AE4510"/>
    <w:rsid w:val="00AE4B00"/>
    <w:rsid w:val="00AE5056"/>
    <w:rsid w:val="00AE557F"/>
    <w:rsid w:val="00AE5D6C"/>
    <w:rsid w:val="00AF13B3"/>
    <w:rsid w:val="00AF1837"/>
    <w:rsid w:val="00AF1ABB"/>
    <w:rsid w:val="00AF21B7"/>
    <w:rsid w:val="00AF475F"/>
    <w:rsid w:val="00AF541A"/>
    <w:rsid w:val="00AF5733"/>
    <w:rsid w:val="00AF59C1"/>
    <w:rsid w:val="00AF68FA"/>
    <w:rsid w:val="00AF6D0A"/>
    <w:rsid w:val="00B011F0"/>
    <w:rsid w:val="00B01524"/>
    <w:rsid w:val="00B01B2C"/>
    <w:rsid w:val="00B031AB"/>
    <w:rsid w:val="00B03790"/>
    <w:rsid w:val="00B03A6F"/>
    <w:rsid w:val="00B03EC8"/>
    <w:rsid w:val="00B047BA"/>
    <w:rsid w:val="00B0769F"/>
    <w:rsid w:val="00B07C57"/>
    <w:rsid w:val="00B10790"/>
    <w:rsid w:val="00B12571"/>
    <w:rsid w:val="00B12A95"/>
    <w:rsid w:val="00B156EF"/>
    <w:rsid w:val="00B163AE"/>
    <w:rsid w:val="00B17110"/>
    <w:rsid w:val="00B1797C"/>
    <w:rsid w:val="00B208D5"/>
    <w:rsid w:val="00B2101B"/>
    <w:rsid w:val="00B221FA"/>
    <w:rsid w:val="00B225B7"/>
    <w:rsid w:val="00B2313B"/>
    <w:rsid w:val="00B23401"/>
    <w:rsid w:val="00B2364E"/>
    <w:rsid w:val="00B23900"/>
    <w:rsid w:val="00B23C11"/>
    <w:rsid w:val="00B23FC2"/>
    <w:rsid w:val="00B257AA"/>
    <w:rsid w:val="00B25CA5"/>
    <w:rsid w:val="00B25DE6"/>
    <w:rsid w:val="00B26F4C"/>
    <w:rsid w:val="00B3106C"/>
    <w:rsid w:val="00B3251A"/>
    <w:rsid w:val="00B34460"/>
    <w:rsid w:val="00B358B6"/>
    <w:rsid w:val="00B35CFD"/>
    <w:rsid w:val="00B35CFE"/>
    <w:rsid w:val="00B3656F"/>
    <w:rsid w:val="00B373CA"/>
    <w:rsid w:val="00B3791C"/>
    <w:rsid w:val="00B42E0D"/>
    <w:rsid w:val="00B44E93"/>
    <w:rsid w:val="00B46561"/>
    <w:rsid w:val="00B46CB7"/>
    <w:rsid w:val="00B46D69"/>
    <w:rsid w:val="00B47A62"/>
    <w:rsid w:val="00B506CB"/>
    <w:rsid w:val="00B50FA0"/>
    <w:rsid w:val="00B50FB3"/>
    <w:rsid w:val="00B51026"/>
    <w:rsid w:val="00B5183A"/>
    <w:rsid w:val="00B53980"/>
    <w:rsid w:val="00B54EC1"/>
    <w:rsid w:val="00B55C91"/>
    <w:rsid w:val="00B56B0C"/>
    <w:rsid w:val="00B56EFF"/>
    <w:rsid w:val="00B57A24"/>
    <w:rsid w:val="00B60C2D"/>
    <w:rsid w:val="00B60E05"/>
    <w:rsid w:val="00B6167B"/>
    <w:rsid w:val="00B63F7E"/>
    <w:rsid w:val="00B65FCE"/>
    <w:rsid w:val="00B66C29"/>
    <w:rsid w:val="00B719D4"/>
    <w:rsid w:val="00B71A87"/>
    <w:rsid w:val="00B73F4E"/>
    <w:rsid w:val="00B74679"/>
    <w:rsid w:val="00B746D0"/>
    <w:rsid w:val="00B75A14"/>
    <w:rsid w:val="00B77859"/>
    <w:rsid w:val="00B77F13"/>
    <w:rsid w:val="00B8021C"/>
    <w:rsid w:val="00B810AA"/>
    <w:rsid w:val="00B8218A"/>
    <w:rsid w:val="00B82886"/>
    <w:rsid w:val="00B8336F"/>
    <w:rsid w:val="00B8362A"/>
    <w:rsid w:val="00B84987"/>
    <w:rsid w:val="00B84BD8"/>
    <w:rsid w:val="00B85193"/>
    <w:rsid w:val="00B8542B"/>
    <w:rsid w:val="00B86B81"/>
    <w:rsid w:val="00B9023A"/>
    <w:rsid w:val="00B90946"/>
    <w:rsid w:val="00B90C87"/>
    <w:rsid w:val="00B90ED0"/>
    <w:rsid w:val="00B9130B"/>
    <w:rsid w:val="00B91AFA"/>
    <w:rsid w:val="00B92EA2"/>
    <w:rsid w:val="00B9373A"/>
    <w:rsid w:val="00B93B42"/>
    <w:rsid w:val="00B93D7D"/>
    <w:rsid w:val="00B943FA"/>
    <w:rsid w:val="00B96CC8"/>
    <w:rsid w:val="00B96EBE"/>
    <w:rsid w:val="00B972AD"/>
    <w:rsid w:val="00B97F3B"/>
    <w:rsid w:val="00BA04D1"/>
    <w:rsid w:val="00BA0792"/>
    <w:rsid w:val="00BA1963"/>
    <w:rsid w:val="00BA1C68"/>
    <w:rsid w:val="00BA253F"/>
    <w:rsid w:val="00BA2C3B"/>
    <w:rsid w:val="00BA3A16"/>
    <w:rsid w:val="00BA3BCF"/>
    <w:rsid w:val="00BA4C88"/>
    <w:rsid w:val="00BA64A6"/>
    <w:rsid w:val="00BA6A1A"/>
    <w:rsid w:val="00BA7353"/>
    <w:rsid w:val="00BA7552"/>
    <w:rsid w:val="00BA7E96"/>
    <w:rsid w:val="00BB13A1"/>
    <w:rsid w:val="00BB3AD6"/>
    <w:rsid w:val="00BB445B"/>
    <w:rsid w:val="00BB542D"/>
    <w:rsid w:val="00BB55EB"/>
    <w:rsid w:val="00BB6578"/>
    <w:rsid w:val="00BB6BB8"/>
    <w:rsid w:val="00BB724E"/>
    <w:rsid w:val="00BB77B1"/>
    <w:rsid w:val="00BC0018"/>
    <w:rsid w:val="00BC0DB3"/>
    <w:rsid w:val="00BC112B"/>
    <w:rsid w:val="00BC13B2"/>
    <w:rsid w:val="00BC23C0"/>
    <w:rsid w:val="00BC26C9"/>
    <w:rsid w:val="00BC2D90"/>
    <w:rsid w:val="00BC3184"/>
    <w:rsid w:val="00BC3A40"/>
    <w:rsid w:val="00BC5615"/>
    <w:rsid w:val="00BC6685"/>
    <w:rsid w:val="00BC7147"/>
    <w:rsid w:val="00BC725D"/>
    <w:rsid w:val="00BD128E"/>
    <w:rsid w:val="00BD1694"/>
    <w:rsid w:val="00BD5703"/>
    <w:rsid w:val="00BD6576"/>
    <w:rsid w:val="00BD6BFB"/>
    <w:rsid w:val="00BE0BA6"/>
    <w:rsid w:val="00BE17D1"/>
    <w:rsid w:val="00BE1EAC"/>
    <w:rsid w:val="00BE2314"/>
    <w:rsid w:val="00BE23C1"/>
    <w:rsid w:val="00BE25E5"/>
    <w:rsid w:val="00BE271D"/>
    <w:rsid w:val="00BE2BF7"/>
    <w:rsid w:val="00BE2C70"/>
    <w:rsid w:val="00BE4ABB"/>
    <w:rsid w:val="00BE4E55"/>
    <w:rsid w:val="00BE6A06"/>
    <w:rsid w:val="00BE7EFC"/>
    <w:rsid w:val="00BF2066"/>
    <w:rsid w:val="00BF2AE6"/>
    <w:rsid w:val="00BF3215"/>
    <w:rsid w:val="00BF3BF7"/>
    <w:rsid w:val="00BF4217"/>
    <w:rsid w:val="00BF4E13"/>
    <w:rsid w:val="00BF6521"/>
    <w:rsid w:val="00BF66DB"/>
    <w:rsid w:val="00BF6D84"/>
    <w:rsid w:val="00BF7430"/>
    <w:rsid w:val="00BF7EA1"/>
    <w:rsid w:val="00C0075F"/>
    <w:rsid w:val="00C0079B"/>
    <w:rsid w:val="00C0081D"/>
    <w:rsid w:val="00C01C1F"/>
    <w:rsid w:val="00C02E7B"/>
    <w:rsid w:val="00C0308F"/>
    <w:rsid w:val="00C032D4"/>
    <w:rsid w:val="00C03334"/>
    <w:rsid w:val="00C03DD3"/>
    <w:rsid w:val="00C05149"/>
    <w:rsid w:val="00C057EF"/>
    <w:rsid w:val="00C070C4"/>
    <w:rsid w:val="00C107BF"/>
    <w:rsid w:val="00C1082A"/>
    <w:rsid w:val="00C135F3"/>
    <w:rsid w:val="00C139BF"/>
    <w:rsid w:val="00C15821"/>
    <w:rsid w:val="00C16248"/>
    <w:rsid w:val="00C1668F"/>
    <w:rsid w:val="00C17678"/>
    <w:rsid w:val="00C178D9"/>
    <w:rsid w:val="00C2125A"/>
    <w:rsid w:val="00C22272"/>
    <w:rsid w:val="00C22905"/>
    <w:rsid w:val="00C22CAC"/>
    <w:rsid w:val="00C22E44"/>
    <w:rsid w:val="00C23A3F"/>
    <w:rsid w:val="00C23F1E"/>
    <w:rsid w:val="00C24117"/>
    <w:rsid w:val="00C24ECF"/>
    <w:rsid w:val="00C253DF"/>
    <w:rsid w:val="00C25A20"/>
    <w:rsid w:val="00C25B6D"/>
    <w:rsid w:val="00C27536"/>
    <w:rsid w:val="00C27A0E"/>
    <w:rsid w:val="00C30DB3"/>
    <w:rsid w:val="00C346C6"/>
    <w:rsid w:val="00C3489E"/>
    <w:rsid w:val="00C34CD2"/>
    <w:rsid w:val="00C34F5C"/>
    <w:rsid w:val="00C36339"/>
    <w:rsid w:val="00C40148"/>
    <w:rsid w:val="00C40FA9"/>
    <w:rsid w:val="00C42BBE"/>
    <w:rsid w:val="00C43403"/>
    <w:rsid w:val="00C44833"/>
    <w:rsid w:val="00C45583"/>
    <w:rsid w:val="00C45B62"/>
    <w:rsid w:val="00C46E1E"/>
    <w:rsid w:val="00C46E50"/>
    <w:rsid w:val="00C47482"/>
    <w:rsid w:val="00C50736"/>
    <w:rsid w:val="00C51878"/>
    <w:rsid w:val="00C52426"/>
    <w:rsid w:val="00C52760"/>
    <w:rsid w:val="00C52965"/>
    <w:rsid w:val="00C540B8"/>
    <w:rsid w:val="00C544E0"/>
    <w:rsid w:val="00C54F01"/>
    <w:rsid w:val="00C55099"/>
    <w:rsid w:val="00C5631C"/>
    <w:rsid w:val="00C56C48"/>
    <w:rsid w:val="00C57208"/>
    <w:rsid w:val="00C60F3B"/>
    <w:rsid w:val="00C62DB7"/>
    <w:rsid w:val="00C646DC"/>
    <w:rsid w:val="00C655F1"/>
    <w:rsid w:val="00C65D50"/>
    <w:rsid w:val="00C66279"/>
    <w:rsid w:val="00C66812"/>
    <w:rsid w:val="00C66F4F"/>
    <w:rsid w:val="00C679C3"/>
    <w:rsid w:val="00C717D9"/>
    <w:rsid w:val="00C719DF"/>
    <w:rsid w:val="00C72476"/>
    <w:rsid w:val="00C727C0"/>
    <w:rsid w:val="00C72F27"/>
    <w:rsid w:val="00C7331A"/>
    <w:rsid w:val="00C7415E"/>
    <w:rsid w:val="00C75904"/>
    <w:rsid w:val="00C777C8"/>
    <w:rsid w:val="00C77BD6"/>
    <w:rsid w:val="00C81C69"/>
    <w:rsid w:val="00C81D9A"/>
    <w:rsid w:val="00C828A3"/>
    <w:rsid w:val="00C83E63"/>
    <w:rsid w:val="00C84F15"/>
    <w:rsid w:val="00C8526B"/>
    <w:rsid w:val="00C866AE"/>
    <w:rsid w:val="00C86F2B"/>
    <w:rsid w:val="00C87B93"/>
    <w:rsid w:val="00C904FF"/>
    <w:rsid w:val="00C90589"/>
    <w:rsid w:val="00C92AE8"/>
    <w:rsid w:val="00C92E7E"/>
    <w:rsid w:val="00C944A5"/>
    <w:rsid w:val="00C95E66"/>
    <w:rsid w:val="00C96358"/>
    <w:rsid w:val="00C96507"/>
    <w:rsid w:val="00C966D6"/>
    <w:rsid w:val="00C968EA"/>
    <w:rsid w:val="00C96AE9"/>
    <w:rsid w:val="00C97347"/>
    <w:rsid w:val="00C97E67"/>
    <w:rsid w:val="00CA0650"/>
    <w:rsid w:val="00CA134D"/>
    <w:rsid w:val="00CA192E"/>
    <w:rsid w:val="00CA19F4"/>
    <w:rsid w:val="00CA2231"/>
    <w:rsid w:val="00CA2CB9"/>
    <w:rsid w:val="00CA34C6"/>
    <w:rsid w:val="00CA3955"/>
    <w:rsid w:val="00CA45B0"/>
    <w:rsid w:val="00CA55AD"/>
    <w:rsid w:val="00CA6350"/>
    <w:rsid w:val="00CA6E15"/>
    <w:rsid w:val="00CB0FCF"/>
    <w:rsid w:val="00CB121C"/>
    <w:rsid w:val="00CB16C2"/>
    <w:rsid w:val="00CB27D1"/>
    <w:rsid w:val="00CB2F93"/>
    <w:rsid w:val="00CB31E2"/>
    <w:rsid w:val="00CB3261"/>
    <w:rsid w:val="00CB3332"/>
    <w:rsid w:val="00CB415C"/>
    <w:rsid w:val="00CB4456"/>
    <w:rsid w:val="00CB5B0E"/>
    <w:rsid w:val="00CB5BB8"/>
    <w:rsid w:val="00CB6782"/>
    <w:rsid w:val="00CB6959"/>
    <w:rsid w:val="00CB77A5"/>
    <w:rsid w:val="00CC00A1"/>
    <w:rsid w:val="00CC0C3B"/>
    <w:rsid w:val="00CC1872"/>
    <w:rsid w:val="00CC2C8D"/>
    <w:rsid w:val="00CC378E"/>
    <w:rsid w:val="00CC3830"/>
    <w:rsid w:val="00CC39E0"/>
    <w:rsid w:val="00CC429D"/>
    <w:rsid w:val="00CC478A"/>
    <w:rsid w:val="00CC5C37"/>
    <w:rsid w:val="00CC66C7"/>
    <w:rsid w:val="00CC7029"/>
    <w:rsid w:val="00CC7E3C"/>
    <w:rsid w:val="00CC7F35"/>
    <w:rsid w:val="00CD08C2"/>
    <w:rsid w:val="00CD0DC2"/>
    <w:rsid w:val="00CD16F0"/>
    <w:rsid w:val="00CD1B42"/>
    <w:rsid w:val="00CD280E"/>
    <w:rsid w:val="00CD4EFB"/>
    <w:rsid w:val="00CD53D3"/>
    <w:rsid w:val="00CD5B14"/>
    <w:rsid w:val="00CD624F"/>
    <w:rsid w:val="00CD7B18"/>
    <w:rsid w:val="00CD7C1A"/>
    <w:rsid w:val="00CE029F"/>
    <w:rsid w:val="00CE13DA"/>
    <w:rsid w:val="00CE1A4C"/>
    <w:rsid w:val="00CE2819"/>
    <w:rsid w:val="00CE35C9"/>
    <w:rsid w:val="00CE3A72"/>
    <w:rsid w:val="00CE47BD"/>
    <w:rsid w:val="00CE5958"/>
    <w:rsid w:val="00CE5A45"/>
    <w:rsid w:val="00CE626D"/>
    <w:rsid w:val="00CE66E9"/>
    <w:rsid w:val="00CF06D2"/>
    <w:rsid w:val="00CF37A8"/>
    <w:rsid w:val="00CF390F"/>
    <w:rsid w:val="00CF3991"/>
    <w:rsid w:val="00CF433F"/>
    <w:rsid w:val="00CF49E6"/>
    <w:rsid w:val="00CF6494"/>
    <w:rsid w:val="00CF7456"/>
    <w:rsid w:val="00CF7912"/>
    <w:rsid w:val="00D00035"/>
    <w:rsid w:val="00D00F72"/>
    <w:rsid w:val="00D0146C"/>
    <w:rsid w:val="00D016C3"/>
    <w:rsid w:val="00D02C12"/>
    <w:rsid w:val="00D04533"/>
    <w:rsid w:val="00D06078"/>
    <w:rsid w:val="00D06C05"/>
    <w:rsid w:val="00D071B5"/>
    <w:rsid w:val="00D07E21"/>
    <w:rsid w:val="00D07EBD"/>
    <w:rsid w:val="00D1061E"/>
    <w:rsid w:val="00D11403"/>
    <w:rsid w:val="00D1239F"/>
    <w:rsid w:val="00D13A91"/>
    <w:rsid w:val="00D15330"/>
    <w:rsid w:val="00D15758"/>
    <w:rsid w:val="00D15B3C"/>
    <w:rsid w:val="00D16D71"/>
    <w:rsid w:val="00D1778C"/>
    <w:rsid w:val="00D179C8"/>
    <w:rsid w:val="00D20045"/>
    <w:rsid w:val="00D20CD6"/>
    <w:rsid w:val="00D210F1"/>
    <w:rsid w:val="00D2126E"/>
    <w:rsid w:val="00D2155B"/>
    <w:rsid w:val="00D22430"/>
    <w:rsid w:val="00D23617"/>
    <w:rsid w:val="00D24797"/>
    <w:rsid w:val="00D24814"/>
    <w:rsid w:val="00D250B8"/>
    <w:rsid w:val="00D252E0"/>
    <w:rsid w:val="00D257B9"/>
    <w:rsid w:val="00D26964"/>
    <w:rsid w:val="00D26DF9"/>
    <w:rsid w:val="00D27047"/>
    <w:rsid w:val="00D27462"/>
    <w:rsid w:val="00D27E2C"/>
    <w:rsid w:val="00D301DE"/>
    <w:rsid w:val="00D32939"/>
    <w:rsid w:val="00D33032"/>
    <w:rsid w:val="00D33EA3"/>
    <w:rsid w:val="00D34938"/>
    <w:rsid w:val="00D35418"/>
    <w:rsid w:val="00D35678"/>
    <w:rsid w:val="00D37D7F"/>
    <w:rsid w:val="00D4008F"/>
    <w:rsid w:val="00D40B64"/>
    <w:rsid w:val="00D4150F"/>
    <w:rsid w:val="00D42C08"/>
    <w:rsid w:val="00D42EBD"/>
    <w:rsid w:val="00D42F19"/>
    <w:rsid w:val="00D42FCC"/>
    <w:rsid w:val="00D4324C"/>
    <w:rsid w:val="00D432EB"/>
    <w:rsid w:val="00D442A4"/>
    <w:rsid w:val="00D44F0F"/>
    <w:rsid w:val="00D45178"/>
    <w:rsid w:val="00D4535B"/>
    <w:rsid w:val="00D4599A"/>
    <w:rsid w:val="00D460E8"/>
    <w:rsid w:val="00D462B0"/>
    <w:rsid w:val="00D4668C"/>
    <w:rsid w:val="00D46864"/>
    <w:rsid w:val="00D46E4C"/>
    <w:rsid w:val="00D47115"/>
    <w:rsid w:val="00D47674"/>
    <w:rsid w:val="00D47A74"/>
    <w:rsid w:val="00D47E85"/>
    <w:rsid w:val="00D509EA"/>
    <w:rsid w:val="00D50C8A"/>
    <w:rsid w:val="00D50DA8"/>
    <w:rsid w:val="00D520E1"/>
    <w:rsid w:val="00D52633"/>
    <w:rsid w:val="00D52892"/>
    <w:rsid w:val="00D548D8"/>
    <w:rsid w:val="00D551C2"/>
    <w:rsid w:val="00D56607"/>
    <w:rsid w:val="00D567D0"/>
    <w:rsid w:val="00D600C3"/>
    <w:rsid w:val="00D60781"/>
    <w:rsid w:val="00D63070"/>
    <w:rsid w:val="00D65734"/>
    <w:rsid w:val="00D71F40"/>
    <w:rsid w:val="00D7213E"/>
    <w:rsid w:val="00D725AE"/>
    <w:rsid w:val="00D726B1"/>
    <w:rsid w:val="00D7366D"/>
    <w:rsid w:val="00D7470B"/>
    <w:rsid w:val="00D74961"/>
    <w:rsid w:val="00D7496E"/>
    <w:rsid w:val="00D751E2"/>
    <w:rsid w:val="00D76305"/>
    <w:rsid w:val="00D76899"/>
    <w:rsid w:val="00D80AEE"/>
    <w:rsid w:val="00D81450"/>
    <w:rsid w:val="00D83498"/>
    <w:rsid w:val="00D8421E"/>
    <w:rsid w:val="00D8469B"/>
    <w:rsid w:val="00D85770"/>
    <w:rsid w:val="00D87083"/>
    <w:rsid w:val="00D904BE"/>
    <w:rsid w:val="00D9223F"/>
    <w:rsid w:val="00D93375"/>
    <w:rsid w:val="00D9405C"/>
    <w:rsid w:val="00D9539F"/>
    <w:rsid w:val="00D973E8"/>
    <w:rsid w:val="00D975B2"/>
    <w:rsid w:val="00D97824"/>
    <w:rsid w:val="00DA1647"/>
    <w:rsid w:val="00DA2F3D"/>
    <w:rsid w:val="00DA510E"/>
    <w:rsid w:val="00DA5CD5"/>
    <w:rsid w:val="00DA655D"/>
    <w:rsid w:val="00DA7FF7"/>
    <w:rsid w:val="00DB1E42"/>
    <w:rsid w:val="00DB3646"/>
    <w:rsid w:val="00DB5095"/>
    <w:rsid w:val="00DB5560"/>
    <w:rsid w:val="00DC0037"/>
    <w:rsid w:val="00DC0921"/>
    <w:rsid w:val="00DC25E8"/>
    <w:rsid w:val="00DC59B9"/>
    <w:rsid w:val="00DC6706"/>
    <w:rsid w:val="00DC70C0"/>
    <w:rsid w:val="00DD0C12"/>
    <w:rsid w:val="00DD100F"/>
    <w:rsid w:val="00DD1109"/>
    <w:rsid w:val="00DD137D"/>
    <w:rsid w:val="00DD1E80"/>
    <w:rsid w:val="00DD221C"/>
    <w:rsid w:val="00DD2A29"/>
    <w:rsid w:val="00DD33B7"/>
    <w:rsid w:val="00DD3478"/>
    <w:rsid w:val="00DD6C0C"/>
    <w:rsid w:val="00DD7DD2"/>
    <w:rsid w:val="00DE1409"/>
    <w:rsid w:val="00DE2A65"/>
    <w:rsid w:val="00DE2F99"/>
    <w:rsid w:val="00DE3E10"/>
    <w:rsid w:val="00DE401C"/>
    <w:rsid w:val="00DE434C"/>
    <w:rsid w:val="00DF0D15"/>
    <w:rsid w:val="00DF1B3A"/>
    <w:rsid w:val="00DF4465"/>
    <w:rsid w:val="00DF45F8"/>
    <w:rsid w:val="00DF46A2"/>
    <w:rsid w:val="00DF4EAC"/>
    <w:rsid w:val="00DF4EC5"/>
    <w:rsid w:val="00DF533A"/>
    <w:rsid w:val="00DF6856"/>
    <w:rsid w:val="00DF6C1E"/>
    <w:rsid w:val="00DF6D8B"/>
    <w:rsid w:val="00E00730"/>
    <w:rsid w:val="00E00C74"/>
    <w:rsid w:val="00E028CC"/>
    <w:rsid w:val="00E03A05"/>
    <w:rsid w:val="00E05DCB"/>
    <w:rsid w:val="00E064B9"/>
    <w:rsid w:val="00E0681E"/>
    <w:rsid w:val="00E103B6"/>
    <w:rsid w:val="00E10902"/>
    <w:rsid w:val="00E1093C"/>
    <w:rsid w:val="00E10A7B"/>
    <w:rsid w:val="00E10B32"/>
    <w:rsid w:val="00E110BE"/>
    <w:rsid w:val="00E11DC4"/>
    <w:rsid w:val="00E120FB"/>
    <w:rsid w:val="00E12AC0"/>
    <w:rsid w:val="00E13508"/>
    <w:rsid w:val="00E138CE"/>
    <w:rsid w:val="00E13ABB"/>
    <w:rsid w:val="00E14127"/>
    <w:rsid w:val="00E1539D"/>
    <w:rsid w:val="00E1698D"/>
    <w:rsid w:val="00E16B90"/>
    <w:rsid w:val="00E21E2A"/>
    <w:rsid w:val="00E23178"/>
    <w:rsid w:val="00E23455"/>
    <w:rsid w:val="00E24302"/>
    <w:rsid w:val="00E24602"/>
    <w:rsid w:val="00E24728"/>
    <w:rsid w:val="00E247CB"/>
    <w:rsid w:val="00E25760"/>
    <w:rsid w:val="00E259B8"/>
    <w:rsid w:val="00E262D7"/>
    <w:rsid w:val="00E275D8"/>
    <w:rsid w:val="00E30B65"/>
    <w:rsid w:val="00E31006"/>
    <w:rsid w:val="00E31FDC"/>
    <w:rsid w:val="00E320E4"/>
    <w:rsid w:val="00E320F7"/>
    <w:rsid w:val="00E32715"/>
    <w:rsid w:val="00E32D20"/>
    <w:rsid w:val="00E33AFE"/>
    <w:rsid w:val="00E34EB6"/>
    <w:rsid w:val="00E35EBE"/>
    <w:rsid w:val="00E37880"/>
    <w:rsid w:val="00E379A7"/>
    <w:rsid w:val="00E400F7"/>
    <w:rsid w:val="00E40CF6"/>
    <w:rsid w:val="00E40DD6"/>
    <w:rsid w:val="00E41611"/>
    <w:rsid w:val="00E4190D"/>
    <w:rsid w:val="00E41BE9"/>
    <w:rsid w:val="00E42491"/>
    <w:rsid w:val="00E42932"/>
    <w:rsid w:val="00E43507"/>
    <w:rsid w:val="00E445E6"/>
    <w:rsid w:val="00E46847"/>
    <w:rsid w:val="00E47EEC"/>
    <w:rsid w:val="00E51023"/>
    <w:rsid w:val="00E51158"/>
    <w:rsid w:val="00E5148E"/>
    <w:rsid w:val="00E5192A"/>
    <w:rsid w:val="00E51DB4"/>
    <w:rsid w:val="00E52CFE"/>
    <w:rsid w:val="00E53C8A"/>
    <w:rsid w:val="00E545B9"/>
    <w:rsid w:val="00E54797"/>
    <w:rsid w:val="00E54F58"/>
    <w:rsid w:val="00E560BA"/>
    <w:rsid w:val="00E57366"/>
    <w:rsid w:val="00E60DEF"/>
    <w:rsid w:val="00E6150A"/>
    <w:rsid w:val="00E61C76"/>
    <w:rsid w:val="00E6238B"/>
    <w:rsid w:val="00E62526"/>
    <w:rsid w:val="00E62D29"/>
    <w:rsid w:val="00E63C3D"/>
    <w:rsid w:val="00E6551D"/>
    <w:rsid w:val="00E65619"/>
    <w:rsid w:val="00E671AA"/>
    <w:rsid w:val="00E67591"/>
    <w:rsid w:val="00E707DE"/>
    <w:rsid w:val="00E70965"/>
    <w:rsid w:val="00E71674"/>
    <w:rsid w:val="00E7169B"/>
    <w:rsid w:val="00E71D1C"/>
    <w:rsid w:val="00E721B4"/>
    <w:rsid w:val="00E73C7B"/>
    <w:rsid w:val="00E76F11"/>
    <w:rsid w:val="00E80310"/>
    <w:rsid w:val="00E81BF8"/>
    <w:rsid w:val="00E81C04"/>
    <w:rsid w:val="00E81E77"/>
    <w:rsid w:val="00E823DB"/>
    <w:rsid w:val="00E82832"/>
    <w:rsid w:val="00E82AC3"/>
    <w:rsid w:val="00E8303F"/>
    <w:rsid w:val="00E834FD"/>
    <w:rsid w:val="00E83C18"/>
    <w:rsid w:val="00E843D9"/>
    <w:rsid w:val="00E84C36"/>
    <w:rsid w:val="00E878E7"/>
    <w:rsid w:val="00E90F46"/>
    <w:rsid w:val="00E91177"/>
    <w:rsid w:val="00E91625"/>
    <w:rsid w:val="00E91AD6"/>
    <w:rsid w:val="00E91CDF"/>
    <w:rsid w:val="00E91F29"/>
    <w:rsid w:val="00E92654"/>
    <w:rsid w:val="00E92AA6"/>
    <w:rsid w:val="00E92F0E"/>
    <w:rsid w:val="00E93492"/>
    <w:rsid w:val="00E9410B"/>
    <w:rsid w:val="00E942A1"/>
    <w:rsid w:val="00E94574"/>
    <w:rsid w:val="00E96B3C"/>
    <w:rsid w:val="00EA05AC"/>
    <w:rsid w:val="00EA1B64"/>
    <w:rsid w:val="00EA28B6"/>
    <w:rsid w:val="00EA2C19"/>
    <w:rsid w:val="00EA32D5"/>
    <w:rsid w:val="00EA3DDB"/>
    <w:rsid w:val="00EA4259"/>
    <w:rsid w:val="00EA50B0"/>
    <w:rsid w:val="00EA5B71"/>
    <w:rsid w:val="00EA664F"/>
    <w:rsid w:val="00EA6FC2"/>
    <w:rsid w:val="00EA733A"/>
    <w:rsid w:val="00EA7453"/>
    <w:rsid w:val="00EA74BA"/>
    <w:rsid w:val="00EB0309"/>
    <w:rsid w:val="00EB0859"/>
    <w:rsid w:val="00EB0917"/>
    <w:rsid w:val="00EB097C"/>
    <w:rsid w:val="00EB15A1"/>
    <w:rsid w:val="00EB21D8"/>
    <w:rsid w:val="00EB2A08"/>
    <w:rsid w:val="00EB45E2"/>
    <w:rsid w:val="00EB5733"/>
    <w:rsid w:val="00EB5AF9"/>
    <w:rsid w:val="00EB654D"/>
    <w:rsid w:val="00EC0C08"/>
    <w:rsid w:val="00EC0F27"/>
    <w:rsid w:val="00EC1BA9"/>
    <w:rsid w:val="00EC1F61"/>
    <w:rsid w:val="00EC66C3"/>
    <w:rsid w:val="00EC6773"/>
    <w:rsid w:val="00EC71B8"/>
    <w:rsid w:val="00EC7F85"/>
    <w:rsid w:val="00ED0067"/>
    <w:rsid w:val="00ED23CF"/>
    <w:rsid w:val="00ED28E8"/>
    <w:rsid w:val="00ED4AC8"/>
    <w:rsid w:val="00ED5D5D"/>
    <w:rsid w:val="00ED65FF"/>
    <w:rsid w:val="00ED674C"/>
    <w:rsid w:val="00ED7D25"/>
    <w:rsid w:val="00EE1945"/>
    <w:rsid w:val="00EE28F5"/>
    <w:rsid w:val="00EE2DD8"/>
    <w:rsid w:val="00EE2EE7"/>
    <w:rsid w:val="00EE3277"/>
    <w:rsid w:val="00EE32C8"/>
    <w:rsid w:val="00EE394B"/>
    <w:rsid w:val="00EE45DF"/>
    <w:rsid w:val="00EE53E2"/>
    <w:rsid w:val="00EE64F8"/>
    <w:rsid w:val="00EE707C"/>
    <w:rsid w:val="00EF04A0"/>
    <w:rsid w:val="00EF0AA9"/>
    <w:rsid w:val="00EF1200"/>
    <w:rsid w:val="00EF29C8"/>
    <w:rsid w:val="00EF3F74"/>
    <w:rsid w:val="00EF436E"/>
    <w:rsid w:val="00F02CD7"/>
    <w:rsid w:val="00F04F1A"/>
    <w:rsid w:val="00F05AB3"/>
    <w:rsid w:val="00F0604A"/>
    <w:rsid w:val="00F06D05"/>
    <w:rsid w:val="00F0778B"/>
    <w:rsid w:val="00F10196"/>
    <w:rsid w:val="00F101EA"/>
    <w:rsid w:val="00F1108A"/>
    <w:rsid w:val="00F12A35"/>
    <w:rsid w:val="00F12FCC"/>
    <w:rsid w:val="00F13645"/>
    <w:rsid w:val="00F14095"/>
    <w:rsid w:val="00F1428C"/>
    <w:rsid w:val="00F145E8"/>
    <w:rsid w:val="00F15460"/>
    <w:rsid w:val="00F15569"/>
    <w:rsid w:val="00F15959"/>
    <w:rsid w:val="00F15F40"/>
    <w:rsid w:val="00F16129"/>
    <w:rsid w:val="00F21DDF"/>
    <w:rsid w:val="00F246C7"/>
    <w:rsid w:val="00F261E3"/>
    <w:rsid w:val="00F26B15"/>
    <w:rsid w:val="00F274AB"/>
    <w:rsid w:val="00F31E35"/>
    <w:rsid w:val="00F32140"/>
    <w:rsid w:val="00F33051"/>
    <w:rsid w:val="00F33609"/>
    <w:rsid w:val="00F338CF"/>
    <w:rsid w:val="00F3454F"/>
    <w:rsid w:val="00F34DC0"/>
    <w:rsid w:val="00F35CD3"/>
    <w:rsid w:val="00F37BF4"/>
    <w:rsid w:val="00F40EE4"/>
    <w:rsid w:val="00F41C97"/>
    <w:rsid w:val="00F42BA7"/>
    <w:rsid w:val="00F42C90"/>
    <w:rsid w:val="00F43141"/>
    <w:rsid w:val="00F434B9"/>
    <w:rsid w:val="00F45366"/>
    <w:rsid w:val="00F462D3"/>
    <w:rsid w:val="00F52871"/>
    <w:rsid w:val="00F52D06"/>
    <w:rsid w:val="00F534EA"/>
    <w:rsid w:val="00F5414D"/>
    <w:rsid w:val="00F5529D"/>
    <w:rsid w:val="00F55AF6"/>
    <w:rsid w:val="00F56636"/>
    <w:rsid w:val="00F568B8"/>
    <w:rsid w:val="00F57174"/>
    <w:rsid w:val="00F57241"/>
    <w:rsid w:val="00F57400"/>
    <w:rsid w:val="00F57C2E"/>
    <w:rsid w:val="00F60262"/>
    <w:rsid w:val="00F60677"/>
    <w:rsid w:val="00F6076C"/>
    <w:rsid w:val="00F61DDA"/>
    <w:rsid w:val="00F623B8"/>
    <w:rsid w:val="00F63087"/>
    <w:rsid w:val="00F65260"/>
    <w:rsid w:val="00F65D8E"/>
    <w:rsid w:val="00F6765C"/>
    <w:rsid w:val="00F67AA4"/>
    <w:rsid w:val="00F70163"/>
    <w:rsid w:val="00F70CCB"/>
    <w:rsid w:val="00F72A49"/>
    <w:rsid w:val="00F73B1C"/>
    <w:rsid w:val="00F744D5"/>
    <w:rsid w:val="00F754AC"/>
    <w:rsid w:val="00F75931"/>
    <w:rsid w:val="00F76682"/>
    <w:rsid w:val="00F76956"/>
    <w:rsid w:val="00F76B9C"/>
    <w:rsid w:val="00F76BBD"/>
    <w:rsid w:val="00F7791A"/>
    <w:rsid w:val="00F80DC9"/>
    <w:rsid w:val="00F81352"/>
    <w:rsid w:val="00F82489"/>
    <w:rsid w:val="00F82D2A"/>
    <w:rsid w:val="00F83FD8"/>
    <w:rsid w:val="00F8403E"/>
    <w:rsid w:val="00F85295"/>
    <w:rsid w:val="00F866D9"/>
    <w:rsid w:val="00F871AF"/>
    <w:rsid w:val="00F87BA0"/>
    <w:rsid w:val="00F906BF"/>
    <w:rsid w:val="00F90717"/>
    <w:rsid w:val="00F91AA2"/>
    <w:rsid w:val="00F960BE"/>
    <w:rsid w:val="00F963A9"/>
    <w:rsid w:val="00F96C6C"/>
    <w:rsid w:val="00F9787B"/>
    <w:rsid w:val="00FA1133"/>
    <w:rsid w:val="00FA237F"/>
    <w:rsid w:val="00FA2578"/>
    <w:rsid w:val="00FA260A"/>
    <w:rsid w:val="00FA39F1"/>
    <w:rsid w:val="00FA4334"/>
    <w:rsid w:val="00FA49D4"/>
    <w:rsid w:val="00FA4ACF"/>
    <w:rsid w:val="00FA5048"/>
    <w:rsid w:val="00FA726C"/>
    <w:rsid w:val="00FB09E4"/>
    <w:rsid w:val="00FB0B66"/>
    <w:rsid w:val="00FB22B7"/>
    <w:rsid w:val="00FB2E57"/>
    <w:rsid w:val="00FB3C10"/>
    <w:rsid w:val="00FB49DB"/>
    <w:rsid w:val="00FB4BB6"/>
    <w:rsid w:val="00FB66CC"/>
    <w:rsid w:val="00FB7225"/>
    <w:rsid w:val="00FB7CA3"/>
    <w:rsid w:val="00FB7D1C"/>
    <w:rsid w:val="00FC00E7"/>
    <w:rsid w:val="00FC0AC8"/>
    <w:rsid w:val="00FC0F9F"/>
    <w:rsid w:val="00FC0FE0"/>
    <w:rsid w:val="00FC1B01"/>
    <w:rsid w:val="00FC2909"/>
    <w:rsid w:val="00FC4081"/>
    <w:rsid w:val="00FC41DB"/>
    <w:rsid w:val="00FC58FF"/>
    <w:rsid w:val="00FC5BAF"/>
    <w:rsid w:val="00FD0F01"/>
    <w:rsid w:val="00FD27E1"/>
    <w:rsid w:val="00FD2DB5"/>
    <w:rsid w:val="00FD436A"/>
    <w:rsid w:val="00FD4599"/>
    <w:rsid w:val="00FD5BF4"/>
    <w:rsid w:val="00FD7165"/>
    <w:rsid w:val="00FD77E5"/>
    <w:rsid w:val="00FE0247"/>
    <w:rsid w:val="00FE02E2"/>
    <w:rsid w:val="00FE08B8"/>
    <w:rsid w:val="00FE104B"/>
    <w:rsid w:val="00FE122A"/>
    <w:rsid w:val="00FE1C2F"/>
    <w:rsid w:val="00FE24C0"/>
    <w:rsid w:val="00FE28FA"/>
    <w:rsid w:val="00FE2B58"/>
    <w:rsid w:val="00FE68FC"/>
    <w:rsid w:val="00FE6D0B"/>
    <w:rsid w:val="00FF00BB"/>
    <w:rsid w:val="00FF19B5"/>
    <w:rsid w:val="00FF19BA"/>
    <w:rsid w:val="00FF1F2B"/>
    <w:rsid w:val="00FF220F"/>
    <w:rsid w:val="00FF27E7"/>
    <w:rsid w:val="00FF2924"/>
    <w:rsid w:val="00FF2CA6"/>
    <w:rsid w:val="00FF30FF"/>
    <w:rsid w:val="00FF4012"/>
    <w:rsid w:val="00FF4510"/>
    <w:rsid w:val="00FF4CDC"/>
    <w:rsid w:val="00FF5246"/>
    <w:rsid w:val="00FF5FDB"/>
    <w:rsid w:val="00FF67B0"/>
    <w:rsid w:val="00FF6C21"/>
    <w:rsid w:val="00FF71F1"/>
    <w:rsid w:val="00FF7642"/>
    <w:rsid w:val="00FF7BBC"/>
  </w:rsids>
  <m:mathPr>
    <m:mathFont m:val="Cambria Math"/>
    <m:brkBin m:val="before"/>
    <m:brkBinSub m:val="--"/>
    <m:smallFrac m:val="0"/>
    <m:dispDef/>
    <m:lMargin m:val="0"/>
    <m:rMargin m:val="0"/>
    <m:defJc m:val="centerGroup"/>
    <m:wrapIndent m:val="1440"/>
    <m:intLim m:val="subSup"/>
    <m:naryLim m:val="undOvr"/>
  </m:mathPr>
  <w:themeFontLang w:val="fr-FR"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552E10"/>
  <w15:docId w15:val="{D0155ABD-3E81-4559-85C0-4D4A038FE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DB3646"/>
    <w:rPr>
      <w:rFonts w:ascii="Arial" w:hAnsi="Arial"/>
      <w:b/>
    </w:rPr>
  </w:style>
  <w:style w:type="paragraph" w:styleId="Titre1">
    <w:name w:val="heading 1"/>
    <w:aliases w:val="Titre1,Titre2"/>
    <w:basedOn w:val="Normal"/>
    <w:next w:val="Normal"/>
    <w:link w:val="Titre1Car"/>
    <w:qFormat/>
    <w:rsid w:val="00F5529D"/>
    <w:pPr>
      <w:keepNext/>
      <w:numPr>
        <w:numId w:val="1"/>
      </w:numPr>
      <w:spacing w:before="240" w:after="120"/>
      <w:outlineLvl w:val="0"/>
    </w:pPr>
    <w:rPr>
      <w:b w:val="0"/>
      <w:sz w:val="28"/>
      <w:u w:val="single"/>
    </w:rPr>
  </w:style>
  <w:style w:type="paragraph" w:styleId="Titre2">
    <w:name w:val="heading 2"/>
    <w:basedOn w:val="Normal"/>
    <w:next w:val="Normal"/>
    <w:qFormat/>
    <w:rsid w:val="00F5529D"/>
    <w:pPr>
      <w:keepNext/>
      <w:spacing w:after="120"/>
      <w:outlineLvl w:val="1"/>
    </w:pPr>
    <w:rPr>
      <w:b w:val="0"/>
      <w:smallCaps/>
      <w:sz w:val="24"/>
    </w:rPr>
  </w:style>
  <w:style w:type="paragraph" w:styleId="Titre3">
    <w:name w:val="heading 3"/>
    <w:basedOn w:val="Normal"/>
    <w:next w:val="Normal"/>
    <w:qFormat/>
    <w:rsid w:val="00F5529D"/>
    <w:pPr>
      <w:keepNext/>
      <w:spacing w:line="312" w:lineRule="auto"/>
      <w:jc w:val="center"/>
      <w:outlineLvl w:val="2"/>
    </w:pPr>
    <w:rPr>
      <w:rFonts w:ascii="CG Omega" w:hAnsi="CG Omega"/>
      <w:b w:val="0"/>
      <w:smallCaps/>
      <w:sz w:val="28"/>
      <w14:shadow w14:blurRad="50800" w14:dist="38100" w14:dir="2700000" w14:sx="100000" w14:sy="100000" w14:kx="0" w14:ky="0" w14:algn="tl">
        <w14:srgbClr w14:val="000000">
          <w14:alpha w14:val="60000"/>
        </w14:srgbClr>
      </w14:shadow>
    </w:rPr>
  </w:style>
  <w:style w:type="paragraph" w:styleId="Titre4">
    <w:name w:val="heading 4"/>
    <w:basedOn w:val="Normal"/>
    <w:next w:val="Normal"/>
    <w:link w:val="Titre4Car"/>
    <w:semiHidden/>
    <w:unhideWhenUsed/>
    <w:qFormat/>
    <w:rsid w:val="00F26B15"/>
    <w:pPr>
      <w:keepNext/>
      <w:spacing w:before="240" w:after="60"/>
      <w:outlineLvl w:val="3"/>
    </w:pPr>
    <w:rPr>
      <w:rFonts w:ascii="Calibri" w:hAnsi="Calibri"/>
      <w:bCs/>
      <w:sz w:val="28"/>
      <w:szCs w:val="28"/>
    </w:rPr>
  </w:style>
  <w:style w:type="paragraph" w:styleId="Titre5">
    <w:name w:val="heading 5"/>
    <w:basedOn w:val="Normal"/>
    <w:next w:val="Normal"/>
    <w:qFormat/>
    <w:rsid w:val="00F5529D"/>
    <w:pPr>
      <w:spacing w:before="240" w:after="60"/>
      <w:outlineLvl w:val="4"/>
    </w:pPr>
    <w:rPr>
      <w:bCs/>
      <w:i/>
      <w:iCs/>
      <w:sz w:val="26"/>
      <w:szCs w:val="26"/>
    </w:rPr>
  </w:style>
  <w:style w:type="paragraph" w:styleId="Titre8">
    <w:name w:val="heading 8"/>
    <w:basedOn w:val="Normal"/>
    <w:next w:val="Normal"/>
    <w:link w:val="Titre8Car"/>
    <w:semiHidden/>
    <w:unhideWhenUsed/>
    <w:qFormat/>
    <w:rsid w:val="00392F76"/>
    <w:pPr>
      <w:keepNext/>
      <w:keepLines/>
      <w:spacing w:before="200"/>
      <w:outlineLvl w:val="7"/>
    </w:pPr>
    <w:rPr>
      <w:rFonts w:asciiTheme="majorHAnsi" w:eastAsiaTheme="majorEastAsia" w:hAnsiTheme="majorHAnsi" w:cstheme="majorBidi"/>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
    <w:name w:val="Car Car Car Car Car Car Car Car Car"/>
    <w:basedOn w:val="Normal"/>
    <w:next w:val="Normal"/>
    <w:rsid w:val="00F5529D"/>
    <w:pPr>
      <w:spacing w:after="160" w:line="240" w:lineRule="exact"/>
    </w:pPr>
    <w:rPr>
      <w:b w:val="0"/>
      <w:color w:val="000000"/>
      <w:szCs w:val="24"/>
      <w:lang w:eastAsia="en-US"/>
    </w:rPr>
  </w:style>
  <w:style w:type="character" w:styleId="Lienhypertexte">
    <w:name w:val="Hyperlink"/>
    <w:rsid w:val="00F5529D"/>
    <w:rPr>
      <w:color w:val="0000FF"/>
      <w:u w:val="single"/>
    </w:rPr>
  </w:style>
  <w:style w:type="paragraph" w:styleId="En-tte">
    <w:name w:val="header"/>
    <w:basedOn w:val="Normal"/>
    <w:rsid w:val="00F5529D"/>
    <w:pPr>
      <w:tabs>
        <w:tab w:val="center" w:pos="4536"/>
        <w:tab w:val="right" w:pos="9072"/>
      </w:tabs>
    </w:pPr>
  </w:style>
  <w:style w:type="paragraph" w:styleId="Corpsdetexte">
    <w:name w:val="Body Text"/>
    <w:basedOn w:val="Normal"/>
    <w:link w:val="CorpsdetexteCar"/>
    <w:uiPriority w:val="99"/>
    <w:rsid w:val="00F5529D"/>
    <w:rPr>
      <w:rFonts w:ascii="Comic Sans MS" w:hAnsi="Comic Sans MS"/>
      <w:b w:val="0"/>
      <w:sz w:val="22"/>
    </w:rPr>
  </w:style>
  <w:style w:type="paragraph" w:styleId="Retraitcorpsdetexte">
    <w:name w:val="Body Text Indent"/>
    <w:basedOn w:val="Normal"/>
    <w:rsid w:val="00F5529D"/>
    <w:pPr>
      <w:spacing w:line="312" w:lineRule="auto"/>
      <w:ind w:firstLine="709"/>
      <w:jc w:val="both"/>
    </w:pPr>
    <w:rPr>
      <w:rFonts w:ascii="CG Omega" w:hAnsi="CG Omega"/>
      <w:b w:val="0"/>
      <w:sz w:val="24"/>
    </w:rPr>
  </w:style>
  <w:style w:type="paragraph" w:customStyle="1" w:styleId="Info-titre">
    <w:name w:val="Info-titre"/>
    <w:basedOn w:val="Normal"/>
    <w:rsid w:val="00F5529D"/>
    <w:pPr>
      <w:spacing w:before="120" w:after="120"/>
      <w:jc w:val="both"/>
    </w:pPr>
    <w:rPr>
      <w:rFonts w:ascii="Tahoma" w:hAnsi="Tahoma"/>
      <w:b w:val="0"/>
      <w:smallCaps/>
      <w:u w:val="single"/>
    </w:rPr>
  </w:style>
  <w:style w:type="paragraph" w:styleId="Pieddepage">
    <w:name w:val="footer"/>
    <w:basedOn w:val="Normal"/>
    <w:link w:val="PieddepageCar"/>
    <w:rsid w:val="00F5529D"/>
    <w:pPr>
      <w:tabs>
        <w:tab w:val="center" w:pos="4536"/>
        <w:tab w:val="right" w:pos="9072"/>
      </w:tabs>
    </w:pPr>
  </w:style>
  <w:style w:type="character" w:styleId="Marquedecommentaire">
    <w:name w:val="annotation reference"/>
    <w:rsid w:val="00F5529D"/>
    <w:rPr>
      <w:sz w:val="16"/>
      <w:szCs w:val="16"/>
    </w:rPr>
  </w:style>
  <w:style w:type="paragraph" w:styleId="Commentaire">
    <w:name w:val="annotation text"/>
    <w:basedOn w:val="Normal"/>
    <w:link w:val="CommentaireCar"/>
    <w:rsid w:val="00F5529D"/>
  </w:style>
  <w:style w:type="paragraph" w:styleId="Liste">
    <w:name w:val="List"/>
    <w:basedOn w:val="Normal"/>
    <w:rsid w:val="00F5529D"/>
    <w:pPr>
      <w:numPr>
        <w:numId w:val="5"/>
      </w:numPr>
      <w:ind w:right="539"/>
      <w:jc w:val="both"/>
    </w:pPr>
    <w:rPr>
      <w:b w:val="0"/>
    </w:rPr>
  </w:style>
  <w:style w:type="paragraph" w:styleId="Liste5">
    <w:name w:val="List 5"/>
    <w:basedOn w:val="Liste"/>
    <w:rsid w:val="00F5529D"/>
    <w:pPr>
      <w:numPr>
        <w:numId w:val="4"/>
      </w:numPr>
      <w:tabs>
        <w:tab w:val="clear" w:pos="360"/>
        <w:tab w:val="num" w:pos="1134"/>
      </w:tabs>
      <w:ind w:left="1134" w:hanging="142"/>
    </w:pPr>
  </w:style>
  <w:style w:type="paragraph" w:styleId="Listepuces">
    <w:name w:val="List Bullet"/>
    <w:basedOn w:val="Normal"/>
    <w:link w:val="ListepucesCar"/>
    <w:rsid w:val="00F5529D"/>
    <w:pPr>
      <w:keepLines/>
      <w:numPr>
        <w:numId w:val="3"/>
      </w:numPr>
      <w:tabs>
        <w:tab w:val="clear" w:pos="1352"/>
        <w:tab w:val="num" w:pos="360"/>
        <w:tab w:val="left" w:pos="567"/>
      </w:tabs>
      <w:spacing w:before="20" w:after="20"/>
      <w:ind w:left="284" w:right="142"/>
      <w:jc w:val="both"/>
    </w:pPr>
    <w:rPr>
      <w:rFonts w:cs="Arial"/>
      <w:b w:val="0"/>
    </w:rPr>
  </w:style>
  <w:style w:type="character" w:customStyle="1" w:styleId="ListepucesCar">
    <w:name w:val="Liste à puces Car"/>
    <w:link w:val="Listepuces"/>
    <w:rsid w:val="00F5529D"/>
    <w:rPr>
      <w:rFonts w:ascii="Arial" w:hAnsi="Arial" w:cs="Arial"/>
    </w:rPr>
  </w:style>
  <w:style w:type="paragraph" w:styleId="Textedebulles">
    <w:name w:val="Balloon Text"/>
    <w:basedOn w:val="Normal"/>
    <w:semiHidden/>
    <w:rsid w:val="00F5529D"/>
    <w:rPr>
      <w:rFonts w:ascii="Tahoma" w:hAnsi="Tahoma" w:cs="Tahoma"/>
      <w:sz w:val="16"/>
      <w:szCs w:val="16"/>
    </w:rPr>
  </w:style>
  <w:style w:type="paragraph" w:styleId="Objetducommentaire">
    <w:name w:val="annotation subject"/>
    <w:basedOn w:val="Commentaire"/>
    <w:next w:val="Commentaire"/>
    <w:semiHidden/>
    <w:rsid w:val="002A76CE"/>
    <w:rPr>
      <w:bCs/>
    </w:rPr>
  </w:style>
  <w:style w:type="paragraph" w:customStyle="1" w:styleId="CarCar2Car">
    <w:name w:val="Car Car2 Car"/>
    <w:basedOn w:val="Normal"/>
    <w:next w:val="Normal"/>
    <w:rsid w:val="00FA726C"/>
    <w:pPr>
      <w:spacing w:after="160" w:line="240" w:lineRule="exact"/>
    </w:pPr>
    <w:rPr>
      <w:b w:val="0"/>
      <w:color w:val="000000"/>
      <w:szCs w:val="24"/>
      <w:lang w:eastAsia="en-US"/>
    </w:rPr>
  </w:style>
  <w:style w:type="paragraph" w:customStyle="1" w:styleId="Normal2">
    <w:name w:val="Normal2"/>
    <w:basedOn w:val="Normal"/>
    <w:rsid w:val="00C65D50"/>
    <w:pPr>
      <w:keepLines/>
      <w:tabs>
        <w:tab w:val="left" w:pos="567"/>
        <w:tab w:val="left" w:pos="851"/>
        <w:tab w:val="left" w:pos="1134"/>
      </w:tabs>
      <w:ind w:left="284" w:firstLine="284"/>
      <w:jc w:val="both"/>
    </w:pPr>
    <w:rPr>
      <w:rFonts w:ascii="Times New Roman" w:hAnsi="Times New Roman"/>
      <w:b w:val="0"/>
      <w:sz w:val="22"/>
    </w:rPr>
  </w:style>
  <w:style w:type="paragraph" w:customStyle="1" w:styleId="CharChar">
    <w:name w:val="Char Char"/>
    <w:basedOn w:val="Normal"/>
    <w:rsid w:val="00C65D50"/>
    <w:pPr>
      <w:keepNext/>
      <w:spacing w:after="160" w:line="240" w:lineRule="exact"/>
    </w:pPr>
    <w:rPr>
      <w:rFonts w:ascii="Tahoma" w:hAnsi="Tahoma"/>
      <w:b w:val="0"/>
      <w:lang w:val="en-US" w:eastAsia="en-US"/>
    </w:rPr>
  </w:style>
  <w:style w:type="paragraph" w:styleId="Retraitcorpsdetexte2">
    <w:name w:val="Body Text Indent 2"/>
    <w:basedOn w:val="Normal"/>
    <w:rsid w:val="00656712"/>
    <w:pPr>
      <w:spacing w:after="120" w:line="480" w:lineRule="auto"/>
      <w:ind w:left="283"/>
    </w:pPr>
  </w:style>
  <w:style w:type="paragraph" w:styleId="Normalweb">
    <w:name w:val="Normal (Web)"/>
    <w:basedOn w:val="Normal"/>
    <w:rsid w:val="007913EB"/>
    <w:pPr>
      <w:spacing w:before="100" w:beforeAutospacing="1" w:after="100" w:afterAutospacing="1"/>
    </w:pPr>
    <w:rPr>
      <w:rFonts w:ascii="Times New Roman" w:hAnsi="Times New Roman"/>
      <w:b w:val="0"/>
      <w:sz w:val="24"/>
      <w:szCs w:val="24"/>
    </w:rPr>
  </w:style>
  <w:style w:type="paragraph" w:customStyle="1" w:styleId="Corpsdetexte21">
    <w:name w:val="Corps de texte 21"/>
    <w:basedOn w:val="Normal"/>
    <w:rsid w:val="00556923"/>
    <w:pPr>
      <w:suppressAutoHyphens/>
      <w:jc w:val="both"/>
    </w:pPr>
    <w:rPr>
      <w:rFonts w:ascii="Times New Roman" w:hAnsi="Times New Roman"/>
      <w:b w:val="0"/>
      <w:i/>
      <w:iCs/>
      <w:sz w:val="16"/>
      <w:szCs w:val="16"/>
      <w:lang w:eastAsia="ar-SA"/>
    </w:rPr>
  </w:style>
  <w:style w:type="paragraph" w:customStyle="1" w:styleId="CharChar1">
    <w:name w:val="Char Char1"/>
    <w:basedOn w:val="Normal"/>
    <w:rsid w:val="00556923"/>
    <w:pPr>
      <w:keepNext/>
      <w:spacing w:after="160" w:line="240" w:lineRule="exact"/>
    </w:pPr>
    <w:rPr>
      <w:rFonts w:ascii="Tahoma" w:hAnsi="Tahoma"/>
      <w:b w:val="0"/>
      <w:lang w:val="en-US" w:eastAsia="en-US"/>
    </w:rPr>
  </w:style>
  <w:style w:type="paragraph" w:styleId="Rvision">
    <w:name w:val="Revision"/>
    <w:hidden/>
    <w:uiPriority w:val="99"/>
    <w:semiHidden/>
    <w:rsid w:val="00FF19BA"/>
    <w:rPr>
      <w:rFonts w:ascii="Arial" w:hAnsi="Arial"/>
      <w:b/>
    </w:rPr>
  </w:style>
  <w:style w:type="table" w:styleId="Grilledutableau">
    <w:name w:val="Table Grid"/>
    <w:basedOn w:val="TableauNormal"/>
    <w:rsid w:val="00953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rodeligne">
    <w:name w:val="line number"/>
    <w:rsid w:val="004B212E"/>
  </w:style>
  <w:style w:type="character" w:customStyle="1" w:styleId="Titre4Car">
    <w:name w:val="Titre 4 Car"/>
    <w:link w:val="Titre4"/>
    <w:uiPriority w:val="9"/>
    <w:semiHidden/>
    <w:rsid w:val="00F26B15"/>
    <w:rPr>
      <w:rFonts w:ascii="Calibri" w:eastAsia="Times New Roman" w:hAnsi="Calibri" w:cs="Times New Roman"/>
      <w:b/>
      <w:bCs/>
      <w:sz w:val="28"/>
      <w:szCs w:val="28"/>
    </w:rPr>
  </w:style>
  <w:style w:type="character" w:customStyle="1" w:styleId="CorpsdetexteCar">
    <w:name w:val="Corps de texte Car"/>
    <w:link w:val="Corpsdetexte"/>
    <w:uiPriority w:val="99"/>
    <w:rsid w:val="00F26B15"/>
    <w:rPr>
      <w:rFonts w:ascii="Comic Sans MS" w:hAnsi="Comic Sans MS"/>
      <w:sz w:val="22"/>
    </w:rPr>
  </w:style>
  <w:style w:type="paragraph" w:customStyle="1" w:styleId="Corpsdetexte31">
    <w:name w:val="Corps de texte 31"/>
    <w:basedOn w:val="Normal"/>
    <w:rsid w:val="00F26B15"/>
    <w:pPr>
      <w:widowControl w:val="0"/>
      <w:suppressAutoHyphens/>
      <w:jc w:val="both"/>
    </w:pPr>
    <w:rPr>
      <w:rFonts w:ascii="Times" w:hAnsi="Times" w:cs="New York"/>
      <w:b w:val="0"/>
      <w:kern w:val="1"/>
    </w:rPr>
  </w:style>
  <w:style w:type="paragraph" w:styleId="Corpsdetexte2">
    <w:name w:val="Body Text 2"/>
    <w:basedOn w:val="Normal"/>
    <w:link w:val="Corpsdetexte2Car"/>
    <w:rsid w:val="009A696E"/>
    <w:pPr>
      <w:spacing w:after="120" w:line="480" w:lineRule="auto"/>
    </w:pPr>
  </w:style>
  <w:style w:type="character" w:customStyle="1" w:styleId="Corpsdetexte2Car">
    <w:name w:val="Corps de texte 2 Car"/>
    <w:link w:val="Corpsdetexte2"/>
    <w:rsid w:val="009A696E"/>
    <w:rPr>
      <w:rFonts w:ascii="Arial" w:hAnsi="Arial"/>
      <w:b/>
    </w:rPr>
  </w:style>
  <w:style w:type="paragraph" w:styleId="Pardeliste">
    <w:name w:val="List Paragraph"/>
    <w:basedOn w:val="Normal"/>
    <w:uiPriority w:val="34"/>
    <w:qFormat/>
    <w:rsid w:val="00BA7E96"/>
    <w:pPr>
      <w:ind w:left="708"/>
    </w:pPr>
  </w:style>
  <w:style w:type="character" w:customStyle="1" w:styleId="CommentaireCar">
    <w:name w:val="Commentaire Car"/>
    <w:link w:val="Commentaire"/>
    <w:rsid w:val="00B50FA0"/>
    <w:rPr>
      <w:rFonts w:ascii="Arial" w:hAnsi="Arial"/>
      <w:b/>
    </w:rPr>
  </w:style>
  <w:style w:type="paragraph" w:styleId="Listepuces2">
    <w:name w:val="List Bullet 2"/>
    <w:basedOn w:val="Normal"/>
    <w:rsid w:val="00B3106C"/>
    <w:pPr>
      <w:numPr>
        <w:numId w:val="12"/>
      </w:numPr>
      <w:contextualSpacing/>
    </w:pPr>
  </w:style>
  <w:style w:type="character" w:customStyle="1" w:styleId="Titre1Car">
    <w:name w:val="Titre 1 Car"/>
    <w:aliases w:val="Titre1 Car,Titre2 Car"/>
    <w:link w:val="Titre1"/>
    <w:rsid w:val="00264A49"/>
    <w:rPr>
      <w:rFonts w:ascii="Arial" w:hAnsi="Arial"/>
      <w:sz w:val="28"/>
      <w:u w:val="single"/>
    </w:rPr>
  </w:style>
  <w:style w:type="paragraph" w:styleId="Retraitcorpsdetexte3">
    <w:name w:val="Body Text Indent 3"/>
    <w:basedOn w:val="Normal"/>
    <w:link w:val="Retraitcorpsdetexte3Car"/>
    <w:rsid w:val="00B46561"/>
    <w:pPr>
      <w:spacing w:after="120"/>
      <w:ind w:left="283"/>
    </w:pPr>
    <w:rPr>
      <w:sz w:val="16"/>
      <w:szCs w:val="16"/>
    </w:rPr>
  </w:style>
  <w:style w:type="character" w:customStyle="1" w:styleId="Retraitcorpsdetexte3Car">
    <w:name w:val="Retrait corps de texte 3 Car"/>
    <w:link w:val="Retraitcorpsdetexte3"/>
    <w:rsid w:val="00B46561"/>
    <w:rPr>
      <w:rFonts w:ascii="Arial" w:hAnsi="Arial"/>
      <w:b/>
      <w:sz w:val="16"/>
      <w:szCs w:val="16"/>
    </w:rPr>
  </w:style>
  <w:style w:type="paragraph" w:customStyle="1" w:styleId="CCAPcorpsdetexte">
    <w:name w:val="CCAP corps de texte"/>
    <w:basedOn w:val="Normal"/>
    <w:qFormat/>
    <w:rsid w:val="00BE6A06"/>
    <w:pPr>
      <w:spacing w:after="240" w:line="240" w:lineRule="exact"/>
      <w:jc w:val="both"/>
    </w:pPr>
    <w:rPr>
      <w:rFonts w:ascii="TradeGothic LT" w:hAnsi="TradeGothic LT"/>
      <w:b w:val="0"/>
      <w:color w:val="000000"/>
    </w:rPr>
  </w:style>
  <w:style w:type="paragraph" w:customStyle="1" w:styleId="RedTxt">
    <w:name w:val="RedTxt"/>
    <w:basedOn w:val="Normal"/>
    <w:uiPriority w:val="99"/>
    <w:rsid w:val="00263FBD"/>
    <w:pPr>
      <w:keepLines/>
      <w:widowControl w:val="0"/>
      <w:autoSpaceDE w:val="0"/>
      <w:autoSpaceDN w:val="0"/>
      <w:adjustRightInd w:val="0"/>
    </w:pPr>
    <w:rPr>
      <w:rFonts w:cs="Arial"/>
      <w:b w:val="0"/>
      <w:sz w:val="18"/>
      <w:szCs w:val="18"/>
    </w:rPr>
  </w:style>
  <w:style w:type="character" w:styleId="Lienhypertextevisit">
    <w:name w:val="FollowedHyperlink"/>
    <w:basedOn w:val="Policepardfaut"/>
    <w:rsid w:val="00263FBD"/>
    <w:rPr>
      <w:color w:val="800080" w:themeColor="followedHyperlink"/>
      <w:u w:val="single"/>
    </w:rPr>
  </w:style>
  <w:style w:type="character" w:customStyle="1" w:styleId="Titre8Car">
    <w:name w:val="Titre 8 Car"/>
    <w:basedOn w:val="Policepardfaut"/>
    <w:link w:val="Titre8"/>
    <w:semiHidden/>
    <w:rsid w:val="00392F76"/>
    <w:rPr>
      <w:rFonts w:asciiTheme="majorHAnsi" w:eastAsiaTheme="majorEastAsia" w:hAnsiTheme="majorHAnsi" w:cstheme="majorBidi"/>
      <w:b/>
      <w:color w:val="404040" w:themeColor="text1" w:themeTint="BF"/>
    </w:rPr>
  </w:style>
  <w:style w:type="paragraph" w:customStyle="1" w:styleId="Textepremirepage">
    <w:name w:val="Texte première page"/>
    <w:basedOn w:val="Normal"/>
    <w:qFormat/>
    <w:rsid w:val="00FB7225"/>
    <w:pPr>
      <w:overflowPunct w:val="0"/>
      <w:autoSpaceDE w:val="0"/>
      <w:autoSpaceDN w:val="0"/>
      <w:adjustRightInd w:val="0"/>
      <w:ind w:left="227" w:right="142"/>
      <w:jc w:val="center"/>
      <w:textAlignment w:val="baseline"/>
    </w:pPr>
    <w:rPr>
      <w:rFonts w:asciiTheme="minorHAnsi" w:hAnsiTheme="minorHAnsi"/>
      <w:b w:val="0"/>
      <w:color w:val="808080" w:themeColor="background1" w:themeShade="80"/>
      <w:sz w:val="22"/>
      <w:szCs w:val="22"/>
    </w:rPr>
  </w:style>
  <w:style w:type="paragraph" w:customStyle="1" w:styleId="tableau">
    <w:name w:val="tableau"/>
    <w:basedOn w:val="Normal"/>
    <w:qFormat/>
    <w:rsid w:val="00FB7225"/>
    <w:pPr>
      <w:overflowPunct w:val="0"/>
      <w:autoSpaceDE w:val="0"/>
      <w:autoSpaceDN w:val="0"/>
      <w:adjustRightInd w:val="0"/>
      <w:spacing w:before="240" w:after="240"/>
      <w:ind w:left="227" w:right="567"/>
      <w:jc w:val="center"/>
      <w:textAlignment w:val="baseline"/>
    </w:pPr>
    <w:rPr>
      <w:rFonts w:ascii="Calibri" w:hAnsi="Calibri"/>
      <w:b w:val="0"/>
      <w:sz w:val="22"/>
    </w:rPr>
  </w:style>
  <w:style w:type="paragraph" w:customStyle="1" w:styleId="Paragraphe">
    <w:name w:val="Paragraphe"/>
    <w:basedOn w:val="Normal"/>
    <w:rsid w:val="004E1C00"/>
    <w:pPr>
      <w:overflowPunct w:val="0"/>
      <w:autoSpaceDE w:val="0"/>
      <w:autoSpaceDN w:val="0"/>
      <w:adjustRightInd w:val="0"/>
      <w:spacing w:before="120"/>
      <w:jc w:val="both"/>
      <w:textAlignment w:val="baseline"/>
    </w:pPr>
    <w:rPr>
      <w:rFonts w:ascii="Times New Roman" w:hAnsi="Times New Roman"/>
      <w:b w:val="0"/>
      <w:sz w:val="24"/>
      <w:szCs w:val="24"/>
    </w:rPr>
  </w:style>
  <w:style w:type="paragraph" w:customStyle="1" w:styleId="Parareponse">
    <w:name w:val="Para_reponse"/>
    <w:basedOn w:val="Normal"/>
    <w:rsid w:val="004E1C00"/>
    <w:pPr>
      <w:keepNext/>
      <w:overflowPunct w:val="0"/>
      <w:autoSpaceDE w:val="0"/>
      <w:autoSpaceDN w:val="0"/>
      <w:adjustRightInd w:val="0"/>
      <w:spacing w:before="120" w:after="120"/>
      <w:jc w:val="both"/>
      <w:textAlignment w:val="baseline"/>
    </w:pPr>
    <w:rPr>
      <w:rFonts w:ascii="Times New Roman" w:hAnsi="Times New Roman"/>
      <w:b w:val="0"/>
      <w:sz w:val="24"/>
      <w:szCs w:val="24"/>
    </w:rPr>
  </w:style>
  <w:style w:type="character" w:customStyle="1" w:styleId="PieddepageCar">
    <w:name w:val="Pied de page Car"/>
    <w:basedOn w:val="Policepardfaut"/>
    <w:link w:val="Pieddepage"/>
    <w:rsid w:val="004E1C00"/>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6979">
      <w:bodyDiv w:val="1"/>
      <w:marLeft w:val="0"/>
      <w:marRight w:val="0"/>
      <w:marTop w:val="0"/>
      <w:marBottom w:val="0"/>
      <w:divBdr>
        <w:top w:val="none" w:sz="0" w:space="0" w:color="auto"/>
        <w:left w:val="none" w:sz="0" w:space="0" w:color="auto"/>
        <w:bottom w:val="none" w:sz="0" w:space="0" w:color="auto"/>
        <w:right w:val="none" w:sz="0" w:space="0" w:color="auto"/>
      </w:divBdr>
    </w:div>
    <w:div w:id="18170772">
      <w:bodyDiv w:val="1"/>
      <w:marLeft w:val="0"/>
      <w:marRight w:val="0"/>
      <w:marTop w:val="0"/>
      <w:marBottom w:val="0"/>
      <w:divBdr>
        <w:top w:val="none" w:sz="0" w:space="0" w:color="auto"/>
        <w:left w:val="none" w:sz="0" w:space="0" w:color="auto"/>
        <w:bottom w:val="none" w:sz="0" w:space="0" w:color="auto"/>
        <w:right w:val="none" w:sz="0" w:space="0" w:color="auto"/>
      </w:divBdr>
    </w:div>
    <w:div w:id="49616797">
      <w:bodyDiv w:val="1"/>
      <w:marLeft w:val="0"/>
      <w:marRight w:val="0"/>
      <w:marTop w:val="0"/>
      <w:marBottom w:val="0"/>
      <w:divBdr>
        <w:top w:val="none" w:sz="0" w:space="0" w:color="auto"/>
        <w:left w:val="none" w:sz="0" w:space="0" w:color="auto"/>
        <w:bottom w:val="none" w:sz="0" w:space="0" w:color="auto"/>
        <w:right w:val="none" w:sz="0" w:space="0" w:color="auto"/>
      </w:divBdr>
    </w:div>
    <w:div w:id="139153146">
      <w:bodyDiv w:val="1"/>
      <w:marLeft w:val="0"/>
      <w:marRight w:val="0"/>
      <w:marTop w:val="0"/>
      <w:marBottom w:val="0"/>
      <w:divBdr>
        <w:top w:val="none" w:sz="0" w:space="0" w:color="auto"/>
        <w:left w:val="none" w:sz="0" w:space="0" w:color="auto"/>
        <w:bottom w:val="none" w:sz="0" w:space="0" w:color="auto"/>
        <w:right w:val="none" w:sz="0" w:space="0" w:color="auto"/>
      </w:divBdr>
    </w:div>
    <w:div w:id="146290006">
      <w:bodyDiv w:val="1"/>
      <w:marLeft w:val="0"/>
      <w:marRight w:val="0"/>
      <w:marTop w:val="0"/>
      <w:marBottom w:val="0"/>
      <w:divBdr>
        <w:top w:val="none" w:sz="0" w:space="0" w:color="auto"/>
        <w:left w:val="none" w:sz="0" w:space="0" w:color="auto"/>
        <w:bottom w:val="none" w:sz="0" w:space="0" w:color="auto"/>
        <w:right w:val="none" w:sz="0" w:space="0" w:color="auto"/>
      </w:divBdr>
    </w:div>
    <w:div w:id="185294797">
      <w:bodyDiv w:val="1"/>
      <w:marLeft w:val="0"/>
      <w:marRight w:val="0"/>
      <w:marTop w:val="0"/>
      <w:marBottom w:val="0"/>
      <w:divBdr>
        <w:top w:val="none" w:sz="0" w:space="0" w:color="auto"/>
        <w:left w:val="none" w:sz="0" w:space="0" w:color="auto"/>
        <w:bottom w:val="none" w:sz="0" w:space="0" w:color="auto"/>
        <w:right w:val="none" w:sz="0" w:space="0" w:color="auto"/>
      </w:divBdr>
    </w:div>
    <w:div w:id="212815830">
      <w:bodyDiv w:val="1"/>
      <w:marLeft w:val="0"/>
      <w:marRight w:val="0"/>
      <w:marTop w:val="0"/>
      <w:marBottom w:val="0"/>
      <w:divBdr>
        <w:top w:val="none" w:sz="0" w:space="0" w:color="auto"/>
        <w:left w:val="none" w:sz="0" w:space="0" w:color="auto"/>
        <w:bottom w:val="none" w:sz="0" w:space="0" w:color="auto"/>
        <w:right w:val="none" w:sz="0" w:space="0" w:color="auto"/>
      </w:divBdr>
    </w:div>
    <w:div w:id="253317620">
      <w:bodyDiv w:val="1"/>
      <w:marLeft w:val="0"/>
      <w:marRight w:val="0"/>
      <w:marTop w:val="0"/>
      <w:marBottom w:val="0"/>
      <w:divBdr>
        <w:top w:val="none" w:sz="0" w:space="0" w:color="auto"/>
        <w:left w:val="none" w:sz="0" w:space="0" w:color="auto"/>
        <w:bottom w:val="none" w:sz="0" w:space="0" w:color="auto"/>
        <w:right w:val="none" w:sz="0" w:space="0" w:color="auto"/>
      </w:divBdr>
    </w:div>
    <w:div w:id="276567162">
      <w:bodyDiv w:val="1"/>
      <w:marLeft w:val="0"/>
      <w:marRight w:val="0"/>
      <w:marTop w:val="0"/>
      <w:marBottom w:val="0"/>
      <w:divBdr>
        <w:top w:val="none" w:sz="0" w:space="0" w:color="auto"/>
        <w:left w:val="none" w:sz="0" w:space="0" w:color="auto"/>
        <w:bottom w:val="none" w:sz="0" w:space="0" w:color="auto"/>
        <w:right w:val="none" w:sz="0" w:space="0" w:color="auto"/>
      </w:divBdr>
      <w:divsChild>
        <w:div w:id="1279023874">
          <w:marLeft w:val="0"/>
          <w:marRight w:val="0"/>
          <w:marTop w:val="0"/>
          <w:marBottom w:val="0"/>
          <w:divBdr>
            <w:top w:val="none" w:sz="0" w:space="0" w:color="auto"/>
            <w:left w:val="none" w:sz="0" w:space="0" w:color="auto"/>
            <w:bottom w:val="none" w:sz="0" w:space="0" w:color="auto"/>
            <w:right w:val="none" w:sz="0" w:space="0" w:color="auto"/>
          </w:divBdr>
        </w:div>
        <w:div w:id="214051614">
          <w:marLeft w:val="0"/>
          <w:marRight w:val="0"/>
          <w:marTop w:val="0"/>
          <w:marBottom w:val="0"/>
          <w:divBdr>
            <w:top w:val="none" w:sz="0" w:space="0" w:color="auto"/>
            <w:left w:val="none" w:sz="0" w:space="0" w:color="auto"/>
            <w:bottom w:val="none" w:sz="0" w:space="0" w:color="auto"/>
            <w:right w:val="none" w:sz="0" w:space="0" w:color="auto"/>
          </w:divBdr>
        </w:div>
        <w:div w:id="988245778">
          <w:marLeft w:val="0"/>
          <w:marRight w:val="0"/>
          <w:marTop w:val="0"/>
          <w:marBottom w:val="0"/>
          <w:divBdr>
            <w:top w:val="none" w:sz="0" w:space="0" w:color="auto"/>
            <w:left w:val="none" w:sz="0" w:space="0" w:color="auto"/>
            <w:bottom w:val="none" w:sz="0" w:space="0" w:color="auto"/>
            <w:right w:val="none" w:sz="0" w:space="0" w:color="auto"/>
          </w:divBdr>
        </w:div>
        <w:div w:id="1103964392">
          <w:marLeft w:val="0"/>
          <w:marRight w:val="0"/>
          <w:marTop w:val="0"/>
          <w:marBottom w:val="0"/>
          <w:divBdr>
            <w:top w:val="none" w:sz="0" w:space="0" w:color="auto"/>
            <w:left w:val="none" w:sz="0" w:space="0" w:color="auto"/>
            <w:bottom w:val="none" w:sz="0" w:space="0" w:color="auto"/>
            <w:right w:val="none" w:sz="0" w:space="0" w:color="auto"/>
          </w:divBdr>
        </w:div>
        <w:div w:id="1919902881">
          <w:marLeft w:val="0"/>
          <w:marRight w:val="0"/>
          <w:marTop w:val="0"/>
          <w:marBottom w:val="0"/>
          <w:divBdr>
            <w:top w:val="none" w:sz="0" w:space="0" w:color="auto"/>
            <w:left w:val="none" w:sz="0" w:space="0" w:color="auto"/>
            <w:bottom w:val="none" w:sz="0" w:space="0" w:color="auto"/>
            <w:right w:val="none" w:sz="0" w:space="0" w:color="auto"/>
          </w:divBdr>
        </w:div>
        <w:div w:id="713240873">
          <w:marLeft w:val="0"/>
          <w:marRight w:val="0"/>
          <w:marTop w:val="0"/>
          <w:marBottom w:val="0"/>
          <w:divBdr>
            <w:top w:val="none" w:sz="0" w:space="0" w:color="auto"/>
            <w:left w:val="none" w:sz="0" w:space="0" w:color="auto"/>
            <w:bottom w:val="none" w:sz="0" w:space="0" w:color="auto"/>
            <w:right w:val="none" w:sz="0" w:space="0" w:color="auto"/>
          </w:divBdr>
        </w:div>
      </w:divsChild>
    </w:div>
    <w:div w:id="299195875">
      <w:bodyDiv w:val="1"/>
      <w:marLeft w:val="0"/>
      <w:marRight w:val="0"/>
      <w:marTop w:val="0"/>
      <w:marBottom w:val="0"/>
      <w:divBdr>
        <w:top w:val="none" w:sz="0" w:space="0" w:color="auto"/>
        <w:left w:val="none" w:sz="0" w:space="0" w:color="auto"/>
        <w:bottom w:val="none" w:sz="0" w:space="0" w:color="auto"/>
        <w:right w:val="none" w:sz="0" w:space="0" w:color="auto"/>
      </w:divBdr>
    </w:div>
    <w:div w:id="303774986">
      <w:bodyDiv w:val="1"/>
      <w:marLeft w:val="0"/>
      <w:marRight w:val="0"/>
      <w:marTop w:val="0"/>
      <w:marBottom w:val="0"/>
      <w:divBdr>
        <w:top w:val="none" w:sz="0" w:space="0" w:color="auto"/>
        <w:left w:val="none" w:sz="0" w:space="0" w:color="auto"/>
        <w:bottom w:val="none" w:sz="0" w:space="0" w:color="auto"/>
        <w:right w:val="none" w:sz="0" w:space="0" w:color="auto"/>
      </w:divBdr>
    </w:div>
    <w:div w:id="315188945">
      <w:bodyDiv w:val="1"/>
      <w:marLeft w:val="0"/>
      <w:marRight w:val="0"/>
      <w:marTop w:val="0"/>
      <w:marBottom w:val="0"/>
      <w:divBdr>
        <w:top w:val="none" w:sz="0" w:space="0" w:color="auto"/>
        <w:left w:val="none" w:sz="0" w:space="0" w:color="auto"/>
        <w:bottom w:val="none" w:sz="0" w:space="0" w:color="auto"/>
        <w:right w:val="none" w:sz="0" w:space="0" w:color="auto"/>
      </w:divBdr>
    </w:div>
    <w:div w:id="328487020">
      <w:bodyDiv w:val="1"/>
      <w:marLeft w:val="0"/>
      <w:marRight w:val="0"/>
      <w:marTop w:val="0"/>
      <w:marBottom w:val="0"/>
      <w:divBdr>
        <w:top w:val="none" w:sz="0" w:space="0" w:color="auto"/>
        <w:left w:val="none" w:sz="0" w:space="0" w:color="auto"/>
        <w:bottom w:val="none" w:sz="0" w:space="0" w:color="auto"/>
        <w:right w:val="none" w:sz="0" w:space="0" w:color="auto"/>
      </w:divBdr>
    </w:div>
    <w:div w:id="385186833">
      <w:bodyDiv w:val="1"/>
      <w:marLeft w:val="0"/>
      <w:marRight w:val="0"/>
      <w:marTop w:val="0"/>
      <w:marBottom w:val="0"/>
      <w:divBdr>
        <w:top w:val="none" w:sz="0" w:space="0" w:color="auto"/>
        <w:left w:val="none" w:sz="0" w:space="0" w:color="auto"/>
        <w:bottom w:val="none" w:sz="0" w:space="0" w:color="auto"/>
        <w:right w:val="none" w:sz="0" w:space="0" w:color="auto"/>
      </w:divBdr>
    </w:div>
    <w:div w:id="433331722">
      <w:bodyDiv w:val="1"/>
      <w:marLeft w:val="0"/>
      <w:marRight w:val="0"/>
      <w:marTop w:val="0"/>
      <w:marBottom w:val="0"/>
      <w:divBdr>
        <w:top w:val="none" w:sz="0" w:space="0" w:color="auto"/>
        <w:left w:val="none" w:sz="0" w:space="0" w:color="auto"/>
        <w:bottom w:val="none" w:sz="0" w:space="0" w:color="auto"/>
        <w:right w:val="none" w:sz="0" w:space="0" w:color="auto"/>
      </w:divBdr>
    </w:div>
    <w:div w:id="441338543">
      <w:bodyDiv w:val="1"/>
      <w:marLeft w:val="0"/>
      <w:marRight w:val="0"/>
      <w:marTop w:val="0"/>
      <w:marBottom w:val="0"/>
      <w:divBdr>
        <w:top w:val="none" w:sz="0" w:space="0" w:color="auto"/>
        <w:left w:val="none" w:sz="0" w:space="0" w:color="auto"/>
        <w:bottom w:val="none" w:sz="0" w:space="0" w:color="auto"/>
        <w:right w:val="none" w:sz="0" w:space="0" w:color="auto"/>
      </w:divBdr>
    </w:div>
    <w:div w:id="452137974">
      <w:bodyDiv w:val="1"/>
      <w:marLeft w:val="0"/>
      <w:marRight w:val="0"/>
      <w:marTop w:val="0"/>
      <w:marBottom w:val="0"/>
      <w:divBdr>
        <w:top w:val="none" w:sz="0" w:space="0" w:color="auto"/>
        <w:left w:val="none" w:sz="0" w:space="0" w:color="auto"/>
        <w:bottom w:val="none" w:sz="0" w:space="0" w:color="auto"/>
        <w:right w:val="none" w:sz="0" w:space="0" w:color="auto"/>
      </w:divBdr>
    </w:div>
    <w:div w:id="460851257">
      <w:bodyDiv w:val="1"/>
      <w:marLeft w:val="0"/>
      <w:marRight w:val="0"/>
      <w:marTop w:val="0"/>
      <w:marBottom w:val="0"/>
      <w:divBdr>
        <w:top w:val="none" w:sz="0" w:space="0" w:color="auto"/>
        <w:left w:val="none" w:sz="0" w:space="0" w:color="auto"/>
        <w:bottom w:val="none" w:sz="0" w:space="0" w:color="auto"/>
        <w:right w:val="none" w:sz="0" w:space="0" w:color="auto"/>
      </w:divBdr>
    </w:div>
    <w:div w:id="490873610">
      <w:bodyDiv w:val="1"/>
      <w:marLeft w:val="0"/>
      <w:marRight w:val="0"/>
      <w:marTop w:val="0"/>
      <w:marBottom w:val="0"/>
      <w:divBdr>
        <w:top w:val="none" w:sz="0" w:space="0" w:color="auto"/>
        <w:left w:val="none" w:sz="0" w:space="0" w:color="auto"/>
        <w:bottom w:val="none" w:sz="0" w:space="0" w:color="auto"/>
        <w:right w:val="none" w:sz="0" w:space="0" w:color="auto"/>
      </w:divBdr>
    </w:div>
    <w:div w:id="530456993">
      <w:bodyDiv w:val="1"/>
      <w:marLeft w:val="0"/>
      <w:marRight w:val="0"/>
      <w:marTop w:val="0"/>
      <w:marBottom w:val="0"/>
      <w:divBdr>
        <w:top w:val="none" w:sz="0" w:space="0" w:color="auto"/>
        <w:left w:val="none" w:sz="0" w:space="0" w:color="auto"/>
        <w:bottom w:val="none" w:sz="0" w:space="0" w:color="auto"/>
        <w:right w:val="none" w:sz="0" w:space="0" w:color="auto"/>
      </w:divBdr>
      <w:divsChild>
        <w:div w:id="1066876483">
          <w:marLeft w:val="0"/>
          <w:marRight w:val="0"/>
          <w:marTop w:val="0"/>
          <w:marBottom w:val="0"/>
          <w:divBdr>
            <w:top w:val="none" w:sz="0" w:space="0" w:color="auto"/>
            <w:left w:val="none" w:sz="0" w:space="0" w:color="auto"/>
            <w:bottom w:val="none" w:sz="0" w:space="0" w:color="auto"/>
            <w:right w:val="none" w:sz="0" w:space="0" w:color="auto"/>
          </w:divBdr>
          <w:divsChild>
            <w:div w:id="1449160256">
              <w:marLeft w:val="0"/>
              <w:marRight w:val="0"/>
              <w:marTop w:val="0"/>
              <w:marBottom w:val="0"/>
              <w:divBdr>
                <w:top w:val="none" w:sz="0" w:space="0" w:color="auto"/>
                <w:left w:val="none" w:sz="0" w:space="0" w:color="auto"/>
                <w:bottom w:val="none" w:sz="0" w:space="0" w:color="auto"/>
                <w:right w:val="none" w:sz="0" w:space="0" w:color="auto"/>
              </w:divBdr>
              <w:divsChild>
                <w:div w:id="1362053067">
                  <w:marLeft w:val="0"/>
                  <w:marRight w:val="0"/>
                  <w:marTop w:val="0"/>
                  <w:marBottom w:val="0"/>
                  <w:divBdr>
                    <w:top w:val="none" w:sz="0" w:space="0" w:color="auto"/>
                    <w:left w:val="none" w:sz="0" w:space="0" w:color="auto"/>
                    <w:bottom w:val="none" w:sz="0" w:space="0" w:color="auto"/>
                    <w:right w:val="none" w:sz="0" w:space="0" w:color="auto"/>
                  </w:divBdr>
                  <w:divsChild>
                    <w:div w:id="531000083">
                      <w:marLeft w:val="0"/>
                      <w:marRight w:val="0"/>
                      <w:marTop w:val="0"/>
                      <w:marBottom w:val="0"/>
                      <w:divBdr>
                        <w:top w:val="none" w:sz="0" w:space="0" w:color="auto"/>
                        <w:left w:val="none" w:sz="0" w:space="0" w:color="auto"/>
                        <w:bottom w:val="none" w:sz="0" w:space="0" w:color="auto"/>
                        <w:right w:val="none" w:sz="0" w:space="0" w:color="auto"/>
                      </w:divBdr>
                      <w:divsChild>
                        <w:div w:id="999425839">
                          <w:marLeft w:val="0"/>
                          <w:marRight w:val="0"/>
                          <w:marTop w:val="0"/>
                          <w:marBottom w:val="0"/>
                          <w:divBdr>
                            <w:top w:val="none" w:sz="0" w:space="0" w:color="auto"/>
                            <w:left w:val="none" w:sz="0" w:space="0" w:color="auto"/>
                            <w:bottom w:val="none" w:sz="0" w:space="0" w:color="auto"/>
                            <w:right w:val="none" w:sz="0" w:space="0" w:color="auto"/>
                          </w:divBdr>
                          <w:divsChild>
                            <w:div w:id="185310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3460850">
      <w:bodyDiv w:val="1"/>
      <w:marLeft w:val="0"/>
      <w:marRight w:val="0"/>
      <w:marTop w:val="0"/>
      <w:marBottom w:val="0"/>
      <w:divBdr>
        <w:top w:val="none" w:sz="0" w:space="0" w:color="auto"/>
        <w:left w:val="none" w:sz="0" w:space="0" w:color="auto"/>
        <w:bottom w:val="none" w:sz="0" w:space="0" w:color="auto"/>
        <w:right w:val="none" w:sz="0" w:space="0" w:color="auto"/>
      </w:divBdr>
    </w:div>
    <w:div w:id="684407054">
      <w:bodyDiv w:val="1"/>
      <w:marLeft w:val="0"/>
      <w:marRight w:val="0"/>
      <w:marTop w:val="0"/>
      <w:marBottom w:val="0"/>
      <w:divBdr>
        <w:top w:val="none" w:sz="0" w:space="0" w:color="auto"/>
        <w:left w:val="none" w:sz="0" w:space="0" w:color="auto"/>
        <w:bottom w:val="none" w:sz="0" w:space="0" w:color="auto"/>
        <w:right w:val="none" w:sz="0" w:space="0" w:color="auto"/>
      </w:divBdr>
    </w:div>
    <w:div w:id="723452055">
      <w:bodyDiv w:val="1"/>
      <w:marLeft w:val="0"/>
      <w:marRight w:val="0"/>
      <w:marTop w:val="0"/>
      <w:marBottom w:val="0"/>
      <w:divBdr>
        <w:top w:val="none" w:sz="0" w:space="0" w:color="auto"/>
        <w:left w:val="none" w:sz="0" w:space="0" w:color="auto"/>
        <w:bottom w:val="none" w:sz="0" w:space="0" w:color="auto"/>
        <w:right w:val="none" w:sz="0" w:space="0" w:color="auto"/>
      </w:divBdr>
    </w:div>
    <w:div w:id="738164611">
      <w:bodyDiv w:val="1"/>
      <w:marLeft w:val="0"/>
      <w:marRight w:val="0"/>
      <w:marTop w:val="0"/>
      <w:marBottom w:val="0"/>
      <w:divBdr>
        <w:top w:val="none" w:sz="0" w:space="0" w:color="auto"/>
        <w:left w:val="none" w:sz="0" w:space="0" w:color="auto"/>
        <w:bottom w:val="none" w:sz="0" w:space="0" w:color="auto"/>
        <w:right w:val="none" w:sz="0" w:space="0" w:color="auto"/>
      </w:divBdr>
    </w:div>
    <w:div w:id="743382866">
      <w:bodyDiv w:val="1"/>
      <w:marLeft w:val="0"/>
      <w:marRight w:val="0"/>
      <w:marTop w:val="0"/>
      <w:marBottom w:val="0"/>
      <w:divBdr>
        <w:top w:val="none" w:sz="0" w:space="0" w:color="auto"/>
        <w:left w:val="none" w:sz="0" w:space="0" w:color="auto"/>
        <w:bottom w:val="none" w:sz="0" w:space="0" w:color="auto"/>
        <w:right w:val="none" w:sz="0" w:space="0" w:color="auto"/>
      </w:divBdr>
    </w:div>
    <w:div w:id="765537701">
      <w:bodyDiv w:val="1"/>
      <w:marLeft w:val="0"/>
      <w:marRight w:val="0"/>
      <w:marTop w:val="0"/>
      <w:marBottom w:val="0"/>
      <w:divBdr>
        <w:top w:val="none" w:sz="0" w:space="0" w:color="auto"/>
        <w:left w:val="none" w:sz="0" w:space="0" w:color="auto"/>
        <w:bottom w:val="none" w:sz="0" w:space="0" w:color="auto"/>
        <w:right w:val="none" w:sz="0" w:space="0" w:color="auto"/>
      </w:divBdr>
    </w:div>
    <w:div w:id="837501685">
      <w:bodyDiv w:val="1"/>
      <w:marLeft w:val="0"/>
      <w:marRight w:val="0"/>
      <w:marTop w:val="0"/>
      <w:marBottom w:val="0"/>
      <w:divBdr>
        <w:top w:val="none" w:sz="0" w:space="0" w:color="auto"/>
        <w:left w:val="none" w:sz="0" w:space="0" w:color="auto"/>
        <w:bottom w:val="none" w:sz="0" w:space="0" w:color="auto"/>
        <w:right w:val="none" w:sz="0" w:space="0" w:color="auto"/>
      </w:divBdr>
    </w:div>
    <w:div w:id="839999947">
      <w:bodyDiv w:val="1"/>
      <w:marLeft w:val="0"/>
      <w:marRight w:val="0"/>
      <w:marTop w:val="0"/>
      <w:marBottom w:val="0"/>
      <w:divBdr>
        <w:top w:val="none" w:sz="0" w:space="0" w:color="auto"/>
        <w:left w:val="none" w:sz="0" w:space="0" w:color="auto"/>
        <w:bottom w:val="none" w:sz="0" w:space="0" w:color="auto"/>
        <w:right w:val="none" w:sz="0" w:space="0" w:color="auto"/>
      </w:divBdr>
    </w:div>
    <w:div w:id="1043872772">
      <w:bodyDiv w:val="1"/>
      <w:marLeft w:val="0"/>
      <w:marRight w:val="0"/>
      <w:marTop w:val="0"/>
      <w:marBottom w:val="0"/>
      <w:divBdr>
        <w:top w:val="none" w:sz="0" w:space="0" w:color="auto"/>
        <w:left w:val="none" w:sz="0" w:space="0" w:color="auto"/>
        <w:bottom w:val="none" w:sz="0" w:space="0" w:color="auto"/>
        <w:right w:val="none" w:sz="0" w:space="0" w:color="auto"/>
      </w:divBdr>
    </w:div>
    <w:div w:id="1056316930">
      <w:bodyDiv w:val="1"/>
      <w:marLeft w:val="0"/>
      <w:marRight w:val="0"/>
      <w:marTop w:val="0"/>
      <w:marBottom w:val="0"/>
      <w:divBdr>
        <w:top w:val="none" w:sz="0" w:space="0" w:color="auto"/>
        <w:left w:val="none" w:sz="0" w:space="0" w:color="auto"/>
        <w:bottom w:val="none" w:sz="0" w:space="0" w:color="auto"/>
        <w:right w:val="none" w:sz="0" w:space="0" w:color="auto"/>
      </w:divBdr>
    </w:div>
    <w:div w:id="1058477325">
      <w:bodyDiv w:val="1"/>
      <w:marLeft w:val="0"/>
      <w:marRight w:val="0"/>
      <w:marTop w:val="0"/>
      <w:marBottom w:val="0"/>
      <w:divBdr>
        <w:top w:val="none" w:sz="0" w:space="0" w:color="auto"/>
        <w:left w:val="none" w:sz="0" w:space="0" w:color="auto"/>
        <w:bottom w:val="none" w:sz="0" w:space="0" w:color="auto"/>
        <w:right w:val="none" w:sz="0" w:space="0" w:color="auto"/>
      </w:divBdr>
    </w:div>
    <w:div w:id="1089346305">
      <w:bodyDiv w:val="1"/>
      <w:marLeft w:val="0"/>
      <w:marRight w:val="0"/>
      <w:marTop w:val="0"/>
      <w:marBottom w:val="0"/>
      <w:divBdr>
        <w:top w:val="none" w:sz="0" w:space="0" w:color="auto"/>
        <w:left w:val="none" w:sz="0" w:space="0" w:color="auto"/>
        <w:bottom w:val="none" w:sz="0" w:space="0" w:color="auto"/>
        <w:right w:val="none" w:sz="0" w:space="0" w:color="auto"/>
      </w:divBdr>
    </w:div>
    <w:div w:id="1216310456">
      <w:bodyDiv w:val="1"/>
      <w:marLeft w:val="0"/>
      <w:marRight w:val="0"/>
      <w:marTop w:val="0"/>
      <w:marBottom w:val="0"/>
      <w:divBdr>
        <w:top w:val="none" w:sz="0" w:space="0" w:color="auto"/>
        <w:left w:val="none" w:sz="0" w:space="0" w:color="auto"/>
        <w:bottom w:val="none" w:sz="0" w:space="0" w:color="auto"/>
        <w:right w:val="none" w:sz="0" w:space="0" w:color="auto"/>
      </w:divBdr>
    </w:div>
    <w:div w:id="1290936102">
      <w:bodyDiv w:val="1"/>
      <w:marLeft w:val="0"/>
      <w:marRight w:val="0"/>
      <w:marTop w:val="0"/>
      <w:marBottom w:val="0"/>
      <w:divBdr>
        <w:top w:val="none" w:sz="0" w:space="0" w:color="auto"/>
        <w:left w:val="none" w:sz="0" w:space="0" w:color="auto"/>
        <w:bottom w:val="none" w:sz="0" w:space="0" w:color="auto"/>
        <w:right w:val="none" w:sz="0" w:space="0" w:color="auto"/>
      </w:divBdr>
    </w:div>
    <w:div w:id="1311057974">
      <w:bodyDiv w:val="1"/>
      <w:marLeft w:val="0"/>
      <w:marRight w:val="0"/>
      <w:marTop w:val="0"/>
      <w:marBottom w:val="0"/>
      <w:divBdr>
        <w:top w:val="none" w:sz="0" w:space="0" w:color="auto"/>
        <w:left w:val="none" w:sz="0" w:space="0" w:color="auto"/>
        <w:bottom w:val="none" w:sz="0" w:space="0" w:color="auto"/>
        <w:right w:val="none" w:sz="0" w:space="0" w:color="auto"/>
      </w:divBdr>
    </w:div>
    <w:div w:id="1317807213">
      <w:bodyDiv w:val="1"/>
      <w:marLeft w:val="0"/>
      <w:marRight w:val="0"/>
      <w:marTop w:val="0"/>
      <w:marBottom w:val="0"/>
      <w:divBdr>
        <w:top w:val="none" w:sz="0" w:space="0" w:color="auto"/>
        <w:left w:val="none" w:sz="0" w:space="0" w:color="auto"/>
        <w:bottom w:val="none" w:sz="0" w:space="0" w:color="auto"/>
        <w:right w:val="none" w:sz="0" w:space="0" w:color="auto"/>
      </w:divBdr>
    </w:div>
    <w:div w:id="1353343213">
      <w:bodyDiv w:val="1"/>
      <w:marLeft w:val="0"/>
      <w:marRight w:val="0"/>
      <w:marTop w:val="0"/>
      <w:marBottom w:val="0"/>
      <w:divBdr>
        <w:top w:val="none" w:sz="0" w:space="0" w:color="auto"/>
        <w:left w:val="none" w:sz="0" w:space="0" w:color="auto"/>
        <w:bottom w:val="none" w:sz="0" w:space="0" w:color="auto"/>
        <w:right w:val="none" w:sz="0" w:space="0" w:color="auto"/>
      </w:divBdr>
    </w:div>
    <w:div w:id="1362587642">
      <w:bodyDiv w:val="1"/>
      <w:marLeft w:val="0"/>
      <w:marRight w:val="0"/>
      <w:marTop w:val="0"/>
      <w:marBottom w:val="0"/>
      <w:divBdr>
        <w:top w:val="none" w:sz="0" w:space="0" w:color="auto"/>
        <w:left w:val="none" w:sz="0" w:space="0" w:color="auto"/>
        <w:bottom w:val="none" w:sz="0" w:space="0" w:color="auto"/>
        <w:right w:val="none" w:sz="0" w:space="0" w:color="auto"/>
      </w:divBdr>
    </w:div>
    <w:div w:id="1437482669">
      <w:bodyDiv w:val="1"/>
      <w:marLeft w:val="0"/>
      <w:marRight w:val="0"/>
      <w:marTop w:val="0"/>
      <w:marBottom w:val="0"/>
      <w:divBdr>
        <w:top w:val="none" w:sz="0" w:space="0" w:color="auto"/>
        <w:left w:val="none" w:sz="0" w:space="0" w:color="auto"/>
        <w:bottom w:val="none" w:sz="0" w:space="0" w:color="auto"/>
        <w:right w:val="none" w:sz="0" w:space="0" w:color="auto"/>
      </w:divBdr>
    </w:div>
    <w:div w:id="1459496460">
      <w:bodyDiv w:val="1"/>
      <w:marLeft w:val="0"/>
      <w:marRight w:val="0"/>
      <w:marTop w:val="0"/>
      <w:marBottom w:val="0"/>
      <w:divBdr>
        <w:top w:val="none" w:sz="0" w:space="0" w:color="auto"/>
        <w:left w:val="none" w:sz="0" w:space="0" w:color="auto"/>
        <w:bottom w:val="none" w:sz="0" w:space="0" w:color="auto"/>
        <w:right w:val="none" w:sz="0" w:space="0" w:color="auto"/>
      </w:divBdr>
    </w:div>
    <w:div w:id="1466656114">
      <w:bodyDiv w:val="1"/>
      <w:marLeft w:val="0"/>
      <w:marRight w:val="0"/>
      <w:marTop w:val="0"/>
      <w:marBottom w:val="0"/>
      <w:divBdr>
        <w:top w:val="none" w:sz="0" w:space="0" w:color="auto"/>
        <w:left w:val="none" w:sz="0" w:space="0" w:color="auto"/>
        <w:bottom w:val="none" w:sz="0" w:space="0" w:color="auto"/>
        <w:right w:val="none" w:sz="0" w:space="0" w:color="auto"/>
      </w:divBdr>
    </w:div>
    <w:div w:id="1471021235">
      <w:bodyDiv w:val="1"/>
      <w:marLeft w:val="0"/>
      <w:marRight w:val="0"/>
      <w:marTop w:val="0"/>
      <w:marBottom w:val="0"/>
      <w:divBdr>
        <w:top w:val="none" w:sz="0" w:space="0" w:color="auto"/>
        <w:left w:val="none" w:sz="0" w:space="0" w:color="auto"/>
        <w:bottom w:val="none" w:sz="0" w:space="0" w:color="auto"/>
        <w:right w:val="none" w:sz="0" w:space="0" w:color="auto"/>
      </w:divBdr>
      <w:divsChild>
        <w:div w:id="1786921001">
          <w:marLeft w:val="0"/>
          <w:marRight w:val="0"/>
          <w:marTop w:val="0"/>
          <w:marBottom w:val="0"/>
          <w:divBdr>
            <w:top w:val="none" w:sz="0" w:space="0" w:color="auto"/>
            <w:left w:val="none" w:sz="0" w:space="0" w:color="auto"/>
            <w:bottom w:val="none" w:sz="0" w:space="0" w:color="auto"/>
            <w:right w:val="none" w:sz="0" w:space="0" w:color="auto"/>
          </w:divBdr>
        </w:div>
        <w:div w:id="2069454838">
          <w:marLeft w:val="0"/>
          <w:marRight w:val="0"/>
          <w:marTop w:val="0"/>
          <w:marBottom w:val="0"/>
          <w:divBdr>
            <w:top w:val="none" w:sz="0" w:space="0" w:color="auto"/>
            <w:left w:val="none" w:sz="0" w:space="0" w:color="auto"/>
            <w:bottom w:val="none" w:sz="0" w:space="0" w:color="auto"/>
            <w:right w:val="none" w:sz="0" w:space="0" w:color="auto"/>
          </w:divBdr>
        </w:div>
        <w:div w:id="2897626">
          <w:marLeft w:val="0"/>
          <w:marRight w:val="0"/>
          <w:marTop w:val="0"/>
          <w:marBottom w:val="0"/>
          <w:divBdr>
            <w:top w:val="none" w:sz="0" w:space="0" w:color="auto"/>
            <w:left w:val="none" w:sz="0" w:space="0" w:color="auto"/>
            <w:bottom w:val="none" w:sz="0" w:space="0" w:color="auto"/>
            <w:right w:val="none" w:sz="0" w:space="0" w:color="auto"/>
          </w:divBdr>
        </w:div>
        <w:div w:id="1942301296">
          <w:marLeft w:val="0"/>
          <w:marRight w:val="0"/>
          <w:marTop w:val="0"/>
          <w:marBottom w:val="0"/>
          <w:divBdr>
            <w:top w:val="none" w:sz="0" w:space="0" w:color="auto"/>
            <w:left w:val="none" w:sz="0" w:space="0" w:color="auto"/>
            <w:bottom w:val="none" w:sz="0" w:space="0" w:color="auto"/>
            <w:right w:val="none" w:sz="0" w:space="0" w:color="auto"/>
          </w:divBdr>
        </w:div>
        <w:div w:id="509180828">
          <w:marLeft w:val="0"/>
          <w:marRight w:val="0"/>
          <w:marTop w:val="0"/>
          <w:marBottom w:val="0"/>
          <w:divBdr>
            <w:top w:val="none" w:sz="0" w:space="0" w:color="auto"/>
            <w:left w:val="none" w:sz="0" w:space="0" w:color="auto"/>
            <w:bottom w:val="none" w:sz="0" w:space="0" w:color="auto"/>
            <w:right w:val="none" w:sz="0" w:space="0" w:color="auto"/>
          </w:divBdr>
        </w:div>
        <w:div w:id="1081029204">
          <w:marLeft w:val="0"/>
          <w:marRight w:val="0"/>
          <w:marTop w:val="0"/>
          <w:marBottom w:val="0"/>
          <w:divBdr>
            <w:top w:val="none" w:sz="0" w:space="0" w:color="auto"/>
            <w:left w:val="none" w:sz="0" w:space="0" w:color="auto"/>
            <w:bottom w:val="none" w:sz="0" w:space="0" w:color="auto"/>
            <w:right w:val="none" w:sz="0" w:space="0" w:color="auto"/>
          </w:divBdr>
        </w:div>
      </w:divsChild>
    </w:div>
    <w:div w:id="1520310927">
      <w:bodyDiv w:val="1"/>
      <w:marLeft w:val="0"/>
      <w:marRight w:val="0"/>
      <w:marTop w:val="0"/>
      <w:marBottom w:val="0"/>
      <w:divBdr>
        <w:top w:val="none" w:sz="0" w:space="0" w:color="auto"/>
        <w:left w:val="none" w:sz="0" w:space="0" w:color="auto"/>
        <w:bottom w:val="none" w:sz="0" w:space="0" w:color="auto"/>
        <w:right w:val="none" w:sz="0" w:space="0" w:color="auto"/>
      </w:divBdr>
    </w:div>
    <w:div w:id="1547913152">
      <w:bodyDiv w:val="1"/>
      <w:marLeft w:val="0"/>
      <w:marRight w:val="0"/>
      <w:marTop w:val="0"/>
      <w:marBottom w:val="0"/>
      <w:divBdr>
        <w:top w:val="none" w:sz="0" w:space="0" w:color="auto"/>
        <w:left w:val="none" w:sz="0" w:space="0" w:color="auto"/>
        <w:bottom w:val="none" w:sz="0" w:space="0" w:color="auto"/>
        <w:right w:val="none" w:sz="0" w:space="0" w:color="auto"/>
      </w:divBdr>
    </w:div>
    <w:div w:id="1552645410">
      <w:bodyDiv w:val="1"/>
      <w:marLeft w:val="0"/>
      <w:marRight w:val="0"/>
      <w:marTop w:val="0"/>
      <w:marBottom w:val="0"/>
      <w:divBdr>
        <w:top w:val="none" w:sz="0" w:space="0" w:color="auto"/>
        <w:left w:val="none" w:sz="0" w:space="0" w:color="auto"/>
        <w:bottom w:val="none" w:sz="0" w:space="0" w:color="auto"/>
        <w:right w:val="none" w:sz="0" w:space="0" w:color="auto"/>
      </w:divBdr>
    </w:div>
    <w:div w:id="1567108019">
      <w:bodyDiv w:val="1"/>
      <w:marLeft w:val="0"/>
      <w:marRight w:val="0"/>
      <w:marTop w:val="0"/>
      <w:marBottom w:val="0"/>
      <w:divBdr>
        <w:top w:val="none" w:sz="0" w:space="0" w:color="auto"/>
        <w:left w:val="none" w:sz="0" w:space="0" w:color="auto"/>
        <w:bottom w:val="none" w:sz="0" w:space="0" w:color="auto"/>
        <w:right w:val="none" w:sz="0" w:space="0" w:color="auto"/>
      </w:divBdr>
    </w:div>
    <w:div w:id="1586181614">
      <w:bodyDiv w:val="1"/>
      <w:marLeft w:val="0"/>
      <w:marRight w:val="0"/>
      <w:marTop w:val="0"/>
      <w:marBottom w:val="0"/>
      <w:divBdr>
        <w:top w:val="none" w:sz="0" w:space="0" w:color="auto"/>
        <w:left w:val="none" w:sz="0" w:space="0" w:color="auto"/>
        <w:bottom w:val="none" w:sz="0" w:space="0" w:color="auto"/>
        <w:right w:val="none" w:sz="0" w:space="0" w:color="auto"/>
      </w:divBdr>
      <w:divsChild>
        <w:div w:id="202988039">
          <w:marLeft w:val="0"/>
          <w:marRight w:val="0"/>
          <w:marTop w:val="0"/>
          <w:marBottom w:val="0"/>
          <w:divBdr>
            <w:top w:val="none" w:sz="0" w:space="0" w:color="auto"/>
            <w:left w:val="none" w:sz="0" w:space="0" w:color="auto"/>
            <w:bottom w:val="none" w:sz="0" w:space="0" w:color="auto"/>
            <w:right w:val="none" w:sz="0" w:space="0" w:color="auto"/>
          </w:divBdr>
          <w:divsChild>
            <w:div w:id="1756390347">
              <w:marLeft w:val="0"/>
              <w:marRight w:val="0"/>
              <w:marTop w:val="0"/>
              <w:marBottom w:val="0"/>
              <w:divBdr>
                <w:top w:val="none" w:sz="0" w:space="0" w:color="auto"/>
                <w:left w:val="none" w:sz="0" w:space="0" w:color="auto"/>
                <w:bottom w:val="none" w:sz="0" w:space="0" w:color="auto"/>
                <w:right w:val="none" w:sz="0" w:space="0" w:color="auto"/>
              </w:divBdr>
              <w:divsChild>
                <w:div w:id="722604823">
                  <w:marLeft w:val="0"/>
                  <w:marRight w:val="0"/>
                  <w:marTop w:val="0"/>
                  <w:marBottom w:val="0"/>
                  <w:divBdr>
                    <w:top w:val="none" w:sz="0" w:space="0" w:color="auto"/>
                    <w:left w:val="none" w:sz="0" w:space="0" w:color="auto"/>
                    <w:bottom w:val="none" w:sz="0" w:space="0" w:color="auto"/>
                    <w:right w:val="none" w:sz="0" w:space="0" w:color="auto"/>
                  </w:divBdr>
                  <w:divsChild>
                    <w:div w:id="819468160">
                      <w:marLeft w:val="0"/>
                      <w:marRight w:val="0"/>
                      <w:marTop w:val="0"/>
                      <w:marBottom w:val="0"/>
                      <w:divBdr>
                        <w:top w:val="none" w:sz="0" w:space="0" w:color="auto"/>
                        <w:left w:val="none" w:sz="0" w:space="0" w:color="auto"/>
                        <w:bottom w:val="none" w:sz="0" w:space="0" w:color="auto"/>
                        <w:right w:val="none" w:sz="0" w:space="0" w:color="auto"/>
                      </w:divBdr>
                      <w:divsChild>
                        <w:div w:id="1849254496">
                          <w:marLeft w:val="0"/>
                          <w:marRight w:val="0"/>
                          <w:marTop w:val="0"/>
                          <w:marBottom w:val="0"/>
                          <w:divBdr>
                            <w:top w:val="none" w:sz="0" w:space="0" w:color="auto"/>
                            <w:left w:val="none" w:sz="0" w:space="0" w:color="auto"/>
                            <w:bottom w:val="none" w:sz="0" w:space="0" w:color="auto"/>
                            <w:right w:val="none" w:sz="0" w:space="0" w:color="auto"/>
                          </w:divBdr>
                          <w:divsChild>
                            <w:div w:id="11170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11708">
      <w:bodyDiv w:val="1"/>
      <w:marLeft w:val="0"/>
      <w:marRight w:val="0"/>
      <w:marTop w:val="0"/>
      <w:marBottom w:val="0"/>
      <w:divBdr>
        <w:top w:val="none" w:sz="0" w:space="0" w:color="auto"/>
        <w:left w:val="none" w:sz="0" w:space="0" w:color="auto"/>
        <w:bottom w:val="none" w:sz="0" w:space="0" w:color="auto"/>
        <w:right w:val="none" w:sz="0" w:space="0" w:color="auto"/>
      </w:divBdr>
    </w:div>
    <w:div w:id="1631932427">
      <w:bodyDiv w:val="1"/>
      <w:marLeft w:val="0"/>
      <w:marRight w:val="0"/>
      <w:marTop w:val="0"/>
      <w:marBottom w:val="0"/>
      <w:divBdr>
        <w:top w:val="none" w:sz="0" w:space="0" w:color="auto"/>
        <w:left w:val="none" w:sz="0" w:space="0" w:color="auto"/>
        <w:bottom w:val="none" w:sz="0" w:space="0" w:color="auto"/>
        <w:right w:val="none" w:sz="0" w:space="0" w:color="auto"/>
      </w:divBdr>
    </w:div>
    <w:div w:id="1680349533">
      <w:bodyDiv w:val="1"/>
      <w:marLeft w:val="0"/>
      <w:marRight w:val="0"/>
      <w:marTop w:val="0"/>
      <w:marBottom w:val="0"/>
      <w:divBdr>
        <w:top w:val="none" w:sz="0" w:space="0" w:color="auto"/>
        <w:left w:val="none" w:sz="0" w:space="0" w:color="auto"/>
        <w:bottom w:val="none" w:sz="0" w:space="0" w:color="auto"/>
        <w:right w:val="none" w:sz="0" w:space="0" w:color="auto"/>
      </w:divBdr>
      <w:divsChild>
        <w:div w:id="1929774910">
          <w:marLeft w:val="0"/>
          <w:marRight w:val="0"/>
          <w:marTop w:val="0"/>
          <w:marBottom w:val="0"/>
          <w:divBdr>
            <w:top w:val="none" w:sz="0" w:space="0" w:color="auto"/>
            <w:left w:val="none" w:sz="0" w:space="0" w:color="auto"/>
            <w:bottom w:val="none" w:sz="0" w:space="0" w:color="auto"/>
            <w:right w:val="none" w:sz="0" w:space="0" w:color="auto"/>
          </w:divBdr>
          <w:divsChild>
            <w:div w:id="1478959977">
              <w:marLeft w:val="0"/>
              <w:marRight w:val="0"/>
              <w:marTop w:val="0"/>
              <w:marBottom w:val="0"/>
              <w:divBdr>
                <w:top w:val="none" w:sz="0" w:space="0" w:color="auto"/>
                <w:left w:val="none" w:sz="0" w:space="0" w:color="auto"/>
                <w:bottom w:val="none" w:sz="0" w:space="0" w:color="auto"/>
                <w:right w:val="none" w:sz="0" w:space="0" w:color="auto"/>
              </w:divBdr>
              <w:divsChild>
                <w:div w:id="1735157586">
                  <w:marLeft w:val="0"/>
                  <w:marRight w:val="0"/>
                  <w:marTop w:val="0"/>
                  <w:marBottom w:val="0"/>
                  <w:divBdr>
                    <w:top w:val="none" w:sz="0" w:space="0" w:color="auto"/>
                    <w:left w:val="none" w:sz="0" w:space="0" w:color="auto"/>
                    <w:bottom w:val="none" w:sz="0" w:space="0" w:color="auto"/>
                    <w:right w:val="none" w:sz="0" w:space="0" w:color="auto"/>
                  </w:divBdr>
                  <w:divsChild>
                    <w:div w:id="705107522">
                      <w:marLeft w:val="0"/>
                      <w:marRight w:val="0"/>
                      <w:marTop w:val="0"/>
                      <w:marBottom w:val="0"/>
                      <w:divBdr>
                        <w:top w:val="none" w:sz="0" w:space="0" w:color="auto"/>
                        <w:left w:val="none" w:sz="0" w:space="0" w:color="auto"/>
                        <w:bottom w:val="none" w:sz="0" w:space="0" w:color="auto"/>
                        <w:right w:val="none" w:sz="0" w:space="0" w:color="auto"/>
                      </w:divBdr>
                      <w:divsChild>
                        <w:div w:id="1333680148">
                          <w:marLeft w:val="0"/>
                          <w:marRight w:val="0"/>
                          <w:marTop w:val="0"/>
                          <w:marBottom w:val="0"/>
                          <w:divBdr>
                            <w:top w:val="none" w:sz="0" w:space="0" w:color="auto"/>
                            <w:left w:val="none" w:sz="0" w:space="0" w:color="auto"/>
                            <w:bottom w:val="none" w:sz="0" w:space="0" w:color="auto"/>
                            <w:right w:val="none" w:sz="0" w:space="0" w:color="auto"/>
                          </w:divBdr>
                          <w:divsChild>
                            <w:div w:id="95259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36675">
      <w:bodyDiv w:val="1"/>
      <w:marLeft w:val="0"/>
      <w:marRight w:val="0"/>
      <w:marTop w:val="0"/>
      <w:marBottom w:val="0"/>
      <w:divBdr>
        <w:top w:val="none" w:sz="0" w:space="0" w:color="auto"/>
        <w:left w:val="none" w:sz="0" w:space="0" w:color="auto"/>
        <w:bottom w:val="none" w:sz="0" w:space="0" w:color="auto"/>
        <w:right w:val="none" w:sz="0" w:space="0" w:color="auto"/>
      </w:divBdr>
    </w:div>
    <w:div w:id="1732730218">
      <w:bodyDiv w:val="1"/>
      <w:marLeft w:val="0"/>
      <w:marRight w:val="0"/>
      <w:marTop w:val="0"/>
      <w:marBottom w:val="0"/>
      <w:divBdr>
        <w:top w:val="none" w:sz="0" w:space="0" w:color="auto"/>
        <w:left w:val="none" w:sz="0" w:space="0" w:color="auto"/>
        <w:bottom w:val="none" w:sz="0" w:space="0" w:color="auto"/>
        <w:right w:val="none" w:sz="0" w:space="0" w:color="auto"/>
      </w:divBdr>
    </w:div>
    <w:div w:id="1748727356">
      <w:bodyDiv w:val="1"/>
      <w:marLeft w:val="0"/>
      <w:marRight w:val="0"/>
      <w:marTop w:val="0"/>
      <w:marBottom w:val="0"/>
      <w:divBdr>
        <w:top w:val="none" w:sz="0" w:space="0" w:color="auto"/>
        <w:left w:val="none" w:sz="0" w:space="0" w:color="auto"/>
        <w:bottom w:val="none" w:sz="0" w:space="0" w:color="auto"/>
        <w:right w:val="none" w:sz="0" w:space="0" w:color="auto"/>
      </w:divBdr>
    </w:div>
    <w:div w:id="1753239811">
      <w:bodyDiv w:val="1"/>
      <w:marLeft w:val="0"/>
      <w:marRight w:val="0"/>
      <w:marTop w:val="0"/>
      <w:marBottom w:val="0"/>
      <w:divBdr>
        <w:top w:val="none" w:sz="0" w:space="0" w:color="auto"/>
        <w:left w:val="none" w:sz="0" w:space="0" w:color="auto"/>
        <w:bottom w:val="none" w:sz="0" w:space="0" w:color="auto"/>
        <w:right w:val="none" w:sz="0" w:space="0" w:color="auto"/>
      </w:divBdr>
    </w:div>
    <w:div w:id="1808744680">
      <w:bodyDiv w:val="1"/>
      <w:marLeft w:val="0"/>
      <w:marRight w:val="0"/>
      <w:marTop w:val="0"/>
      <w:marBottom w:val="0"/>
      <w:divBdr>
        <w:top w:val="none" w:sz="0" w:space="0" w:color="auto"/>
        <w:left w:val="none" w:sz="0" w:space="0" w:color="auto"/>
        <w:bottom w:val="none" w:sz="0" w:space="0" w:color="auto"/>
        <w:right w:val="none" w:sz="0" w:space="0" w:color="auto"/>
      </w:divBdr>
    </w:div>
    <w:div w:id="1848135539">
      <w:bodyDiv w:val="1"/>
      <w:marLeft w:val="0"/>
      <w:marRight w:val="0"/>
      <w:marTop w:val="0"/>
      <w:marBottom w:val="0"/>
      <w:divBdr>
        <w:top w:val="none" w:sz="0" w:space="0" w:color="auto"/>
        <w:left w:val="none" w:sz="0" w:space="0" w:color="auto"/>
        <w:bottom w:val="none" w:sz="0" w:space="0" w:color="auto"/>
        <w:right w:val="none" w:sz="0" w:space="0" w:color="auto"/>
      </w:divBdr>
    </w:div>
    <w:div w:id="1854150363">
      <w:bodyDiv w:val="1"/>
      <w:marLeft w:val="0"/>
      <w:marRight w:val="0"/>
      <w:marTop w:val="0"/>
      <w:marBottom w:val="0"/>
      <w:divBdr>
        <w:top w:val="none" w:sz="0" w:space="0" w:color="auto"/>
        <w:left w:val="none" w:sz="0" w:space="0" w:color="auto"/>
        <w:bottom w:val="none" w:sz="0" w:space="0" w:color="auto"/>
        <w:right w:val="none" w:sz="0" w:space="0" w:color="auto"/>
      </w:divBdr>
    </w:div>
    <w:div w:id="1867257356">
      <w:bodyDiv w:val="1"/>
      <w:marLeft w:val="0"/>
      <w:marRight w:val="0"/>
      <w:marTop w:val="0"/>
      <w:marBottom w:val="0"/>
      <w:divBdr>
        <w:top w:val="none" w:sz="0" w:space="0" w:color="auto"/>
        <w:left w:val="none" w:sz="0" w:space="0" w:color="auto"/>
        <w:bottom w:val="none" w:sz="0" w:space="0" w:color="auto"/>
        <w:right w:val="none" w:sz="0" w:space="0" w:color="auto"/>
      </w:divBdr>
    </w:div>
    <w:div w:id="1878227588">
      <w:bodyDiv w:val="1"/>
      <w:marLeft w:val="0"/>
      <w:marRight w:val="0"/>
      <w:marTop w:val="0"/>
      <w:marBottom w:val="0"/>
      <w:divBdr>
        <w:top w:val="none" w:sz="0" w:space="0" w:color="auto"/>
        <w:left w:val="none" w:sz="0" w:space="0" w:color="auto"/>
        <w:bottom w:val="none" w:sz="0" w:space="0" w:color="auto"/>
        <w:right w:val="none" w:sz="0" w:space="0" w:color="auto"/>
      </w:divBdr>
    </w:div>
    <w:div w:id="1895266714">
      <w:bodyDiv w:val="1"/>
      <w:marLeft w:val="0"/>
      <w:marRight w:val="0"/>
      <w:marTop w:val="0"/>
      <w:marBottom w:val="0"/>
      <w:divBdr>
        <w:top w:val="none" w:sz="0" w:space="0" w:color="auto"/>
        <w:left w:val="none" w:sz="0" w:space="0" w:color="auto"/>
        <w:bottom w:val="none" w:sz="0" w:space="0" w:color="auto"/>
        <w:right w:val="none" w:sz="0" w:space="0" w:color="auto"/>
      </w:divBdr>
    </w:div>
    <w:div w:id="1921719809">
      <w:bodyDiv w:val="1"/>
      <w:marLeft w:val="0"/>
      <w:marRight w:val="0"/>
      <w:marTop w:val="0"/>
      <w:marBottom w:val="0"/>
      <w:divBdr>
        <w:top w:val="none" w:sz="0" w:space="0" w:color="auto"/>
        <w:left w:val="none" w:sz="0" w:space="0" w:color="auto"/>
        <w:bottom w:val="none" w:sz="0" w:space="0" w:color="auto"/>
        <w:right w:val="none" w:sz="0" w:space="0" w:color="auto"/>
      </w:divBdr>
    </w:div>
    <w:div w:id="1942565696">
      <w:bodyDiv w:val="1"/>
      <w:marLeft w:val="0"/>
      <w:marRight w:val="0"/>
      <w:marTop w:val="0"/>
      <w:marBottom w:val="0"/>
      <w:divBdr>
        <w:top w:val="none" w:sz="0" w:space="0" w:color="auto"/>
        <w:left w:val="none" w:sz="0" w:space="0" w:color="auto"/>
        <w:bottom w:val="none" w:sz="0" w:space="0" w:color="auto"/>
        <w:right w:val="none" w:sz="0" w:space="0" w:color="auto"/>
      </w:divBdr>
    </w:div>
    <w:div w:id="1944652639">
      <w:bodyDiv w:val="1"/>
      <w:marLeft w:val="0"/>
      <w:marRight w:val="0"/>
      <w:marTop w:val="0"/>
      <w:marBottom w:val="0"/>
      <w:divBdr>
        <w:top w:val="none" w:sz="0" w:space="0" w:color="auto"/>
        <w:left w:val="none" w:sz="0" w:space="0" w:color="auto"/>
        <w:bottom w:val="none" w:sz="0" w:space="0" w:color="auto"/>
        <w:right w:val="none" w:sz="0" w:space="0" w:color="auto"/>
      </w:divBdr>
    </w:div>
    <w:div w:id="1947737217">
      <w:bodyDiv w:val="1"/>
      <w:marLeft w:val="0"/>
      <w:marRight w:val="0"/>
      <w:marTop w:val="0"/>
      <w:marBottom w:val="0"/>
      <w:divBdr>
        <w:top w:val="none" w:sz="0" w:space="0" w:color="auto"/>
        <w:left w:val="none" w:sz="0" w:space="0" w:color="auto"/>
        <w:bottom w:val="none" w:sz="0" w:space="0" w:color="auto"/>
        <w:right w:val="none" w:sz="0" w:space="0" w:color="auto"/>
      </w:divBdr>
    </w:div>
    <w:div w:id="1985039454">
      <w:bodyDiv w:val="1"/>
      <w:marLeft w:val="0"/>
      <w:marRight w:val="0"/>
      <w:marTop w:val="0"/>
      <w:marBottom w:val="0"/>
      <w:divBdr>
        <w:top w:val="none" w:sz="0" w:space="0" w:color="auto"/>
        <w:left w:val="none" w:sz="0" w:space="0" w:color="auto"/>
        <w:bottom w:val="none" w:sz="0" w:space="0" w:color="auto"/>
        <w:right w:val="none" w:sz="0" w:space="0" w:color="auto"/>
      </w:divBdr>
    </w:div>
    <w:div w:id="2008820885">
      <w:bodyDiv w:val="1"/>
      <w:marLeft w:val="0"/>
      <w:marRight w:val="0"/>
      <w:marTop w:val="0"/>
      <w:marBottom w:val="0"/>
      <w:divBdr>
        <w:top w:val="none" w:sz="0" w:space="0" w:color="auto"/>
        <w:left w:val="none" w:sz="0" w:space="0" w:color="auto"/>
        <w:bottom w:val="none" w:sz="0" w:space="0" w:color="auto"/>
        <w:right w:val="none" w:sz="0" w:space="0" w:color="auto"/>
      </w:divBdr>
    </w:div>
    <w:div w:id="2038505012">
      <w:bodyDiv w:val="1"/>
      <w:marLeft w:val="0"/>
      <w:marRight w:val="0"/>
      <w:marTop w:val="0"/>
      <w:marBottom w:val="0"/>
      <w:divBdr>
        <w:top w:val="none" w:sz="0" w:space="0" w:color="auto"/>
        <w:left w:val="none" w:sz="0" w:space="0" w:color="auto"/>
        <w:bottom w:val="none" w:sz="0" w:space="0" w:color="auto"/>
        <w:right w:val="none" w:sz="0" w:space="0" w:color="auto"/>
      </w:divBdr>
    </w:div>
    <w:div w:id="2039889635">
      <w:bodyDiv w:val="1"/>
      <w:marLeft w:val="0"/>
      <w:marRight w:val="0"/>
      <w:marTop w:val="0"/>
      <w:marBottom w:val="0"/>
      <w:divBdr>
        <w:top w:val="none" w:sz="0" w:space="0" w:color="auto"/>
        <w:left w:val="none" w:sz="0" w:space="0" w:color="auto"/>
        <w:bottom w:val="none" w:sz="0" w:space="0" w:color="auto"/>
        <w:right w:val="none" w:sz="0" w:space="0" w:color="auto"/>
      </w:divBdr>
    </w:div>
    <w:div w:id="210726331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emf"/><Relationship Id="rId12" Type="http://schemas.openxmlformats.org/officeDocument/2006/relationships/package" Target="embeddings/Feuille_de_calcul_Microsoft_Excel1.xlsx"/><Relationship Id="rId13" Type="http://schemas.openxmlformats.org/officeDocument/2006/relationships/hyperlink" Target="http://amiens.tribunal-administratif.fr/" TargetMode="External"/><Relationship Id="rId14" Type="http://schemas.openxmlformats.org/officeDocument/2006/relationships/hyperlink" Target="mailto:greffe.ta-amiens@juradm.fr" TargetMode="Externa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mailto:contact@mairieleplessisbelleville.fr" TargetMode="External"/><Relationship Id="rId10" Type="http://schemas.openxmlformats.org/officeDocument/2006/relationships/hyperlink" Target="http://www.economie.gouv.fr/daj/formulaires-declaration-candidats"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6747E-E4CA-3A4E-90DC-9141595DA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6155</Words>
  <Characters>33857</Characters>
  <Application>Microsoft Macintosh Word</Application>
  <DocSecurity>0</DocSecurity>
  <Lines>282</Lines>
  <Paragraphs>79</Paragraphs>
  <ScaleCrop>false</ScaleCrop>
  <HeadingPairs>
    <vt:vector size="2" baseType="variant">
      <vt:variant>
        <vt:lpstr>Titre</vt:lpstr>
      </vt:variant>
      <vt:variant>
        <vt:i4>1</vt:i4>
      </vt:variant>
    </vt:vector>
  </HeadingPairs>
  <TitlesOfParts>
    <vt:vector size="1" baseType="lpstr">
      <vt:lpstr>LETTRE DE CONSULTATION</vt:lpstr>
    </vt:vector>
  </TitlesOfParts>
  <Company>CG60</Company>
  <LinksUpToDate>false</LinksUpToDate>
  <CharactersWithSpaces>39933</CharactersWithSpaces>
  <SharedDoc>false</SharedDoc>
  <HLinks>
    <vt:vector size="78" baseType="variant">
      <vt:variant>
        <vt:i4>7340107</vt:i4>
      </vt:variant>
      <vt:variant>
        <vt:i4>42</vt:i4>
      </vt:variant>
      <vt:variant>
        <vt:i4>0</vt:i4>
      </vt:variant>
      <vt:variant>
        <vt:i4>5</vt:i4>
      </vt:variant>
      <vt:variant>
        <vt:lpwstr>mailto:greffe.ta-amiens@juradm.fr</vt:lpwstr>
      </vt:variant>
      <vt:variant>
        <vt:lpwstr/>
      </vt:variant>
      <vt:variant>
        <vt:i4>4784146</vt:i4>
      </vt:variant>
      <vt:variant>
        <vt:i4>39</vt:i4>
      </vt:variant>
      <vt:variant>
        <vt:i4>0</vt:i4>
      </vt:variant>
      <vt:variant>
        <vt:i4>5</vt:i4>
      </vt:variant>
      <vt:variant>
        <vt:lpwstr>http://amiens.tribunal-administratif.fr/</vt:lpwstr>
      </vt:variant>
      <vt:variant>
        <vt:lpwstr/>
      </vt:variant>
      <vt:variant>
        <vt:i4>4063250</vt:i4>
      </vt:variant>
      <vt:variant>
        <vt:i4>36</vt:i4>
      </vt:variant>
      <vt:variant>
        <vt:i4>0</vt:i4>
      </vt:variant>
      <vt:variant>
        <vt:i4>5</vt:i4>
      </vt:variant>
      <vt:variant>
        <vt:lpwstr>mailto:ld-commandepublique-sec@cg60.fr</vt:lpwstr>
      </vt:variant>
      <vt:variant>
        <vt:lpwstr/>
      </vt:variant>
      <vt:variant>
        <vt:i4>5570561</vt:i4>
      </vt:variant>
      <vt:variant>
        <vt:i4>33</vt:i4>
      </vt:variant>
      <vt:variant>
        <vt:i4>0</vt:i4>
      </vt:variant>
      <vt:variant>
        <vt:i4>5</vt:i4>
      </vt:variant>
      <vt:variant>
        <vt:lpwstr>https://www.marches-securises.fr/perso/cg60/</vt:lpwstr>
      </vt:variant>
      <vt:variant>
        <vt:lpwstr/>
      </vt:variant>
      <vt:variant>
        <vt:i4>7012410</vt:i4>
      </vt:variant>
      <vt:variant>
        <vt:i4>30</vt:i4>
      </vt:variant>
      <vt:variant>
        <vt:i4>0</vt:i4>
      </vt:variant>
      <vt:variant>
        <vt:i4>5</vt:i4>
      </vt:variant>
      <vt:variant>
        <vt:lpwstr>http://www.oise.fr/</vt:lpwstr>
      </vt:variant>
      <vt:variant>
        <vt:lpwstr/>
      </vt:variant>
      <vt:variant>
        <vt:i4>5570561</vt:i4>
      </vt:variant>
      <vt:variant>
        <vt:i4>27</vt:i4>
      </vt:variant>
      <vt:variant>
        <vt:i4>0</vt:i4>
      </vt:variant>
      <vt:variant>
        <vt:i4>5</vt:i4>
      </vt:variant>
      <vt:variant>
        <vt:lpwstr>https://www.marches-securises.fr/perso/cg60/</vt:lpwstr>
      </vt:variant>
      <vt:variant>
        <vt:lpwstr/>
      </vt:variant>
      <vt:variant>
        <vt:i4>7012410</vt:i4>
      </vt:variant>
      <vt:variant>
        <vt:i4>24</vt:i4>
      </vt:variant>
      <vt:variant>
        <vt:i4>0</vt:i4>
      </vt:variant>
      <vt:variant>
        <vt:i4>5</vt:i4>
      </vt:variant>
      <vt:variant>
        <vt:lpwstr>http://www.oise.fr/</vt:lpwstr>
      </vt:variant>
      <vt:variant>
        <vt:lpwstr/>
      </vt:variant>
      <vt:variant>
        <vt:i4>17</vt:i4>
      </vt:variant>
      <vt:variant>
        <vt:i4>21</vt:i4>
      </vt:variant>
      <vt:variant>
        <vt:i4>0</vt:i4>
      </vt:variant>
      <vt:variant>
        <vt:i4>5</vt:i4>
      </vt:variant>
      <vt:variant>
        <vt:lpwstr>http://www.economie.gouv.fr/daj/formulaires-declaration-candidats</vt:lpwstr>
      </vt:variant>
      <vt:variant>
        <vt:lpwstr/>
      </vt:variant>
      <vt:variant>
        <vt:i4>5570561</vt:i4>
      </vt:variant>
      <vt:variant>
        <vt:i4>18</vt:i4>
      </vt:variant>
      <vt:variant>
        <vt:i4>0</vt:i4>
      </vt:variant>
      <vt:variant>
        <vt:i4>5</vt:i4>
      </vt:variant>
      <vt:variant>
        <vt:lpwstr>https://www.marches-securises.fr/perso/cg60/</vt:lpwstr>
      </vt:variant>
      <vt:variant>
        <vt:lpwstr/>
      </vt:variant>
      <vt:variant>
        <vt:i4>7012410</vt:i4>
      </vt:variant>
      <vt:variant>
        <vt:i4>15</vt:i4>
      </vt:variant>
      <vt:variant>
        <vt:i4>0</vt:i4>
      </vt:variant>
      <vt:variant>
        <vt:i4>5</vt:i4>
      </vt:variant>
      <vt:variant>
        <vt:lpwstr>http://www.oise.fr/</vt:lpwstr>
      </vt:variant>
      <vt:variant>
        <vt:lpwstr/>
      </vt:variant>
      <vt:variant>
        <vt:i4>7798857</vt:i4>
      </vt:variant>
      <vt:variant>
        <vt:i4>12</vt:i4>
      </vt:variant>
      <vt:variant>
        <vt:i4>0</vt:i4>
      </vt:variant>
      <vt:variant>
        <vt:i4>5</vt:i4>
      </vt:variant>
      <vt:variant>
        <vt:lpwstr>mailto:ld-commandepublique-sec@oise.fr</vt:lpwstr>
      </vt:variant>
      <vt:variant>
        <vt:lpwstr/>
      </vt:variant>
      <vt:variant>
        <vt:i4>5767213</vt:i4>
      </vt:variant>
      <vt:variant>
        <vt:i4>9</vt:i4>
      </vt:variant>
      <vt:variant>
        <vt:i4>0</vt:i4>
      </vt:variant>
      <vt:variant>
        <vt:i4>5</vt:i4>
      </vt:variant>
      <vt:variant>
        <vt:lpwstr>mailto:david.chedeville@oise.fr</vt:lpwstr>
      </vt:variant>
      <vt:variant>
        <vt:lpwstr/>
      </vt:variant>
      <vt:variant>
        <vt:i4>7798857</vt:i4>
      </vt:variant>
      <vt:variant>
        <vt:i4>0</vt:i4>
      </vt:variant>
      <vt:variant>
        <vt:i4>0</vt:i4>
      </vt:variant>
      <vt:variant>
        <vt:i4>5</vt:i4>
      </vt:variant>
      <vt:variant>
        <vt:lpwstr>mailto:ld-commandepublique-sec@oise.fr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DE CONSULTATION</dc:title>
  <dc:subject/>
  <dc:creator>Administrateur</dc:creator>
  <cp:keywords/>
  <dc:description/>
  <cp:lastModifiedBy>Didier Troux</cp:lastModifiedBy>
  <cp:revision>4</cp:revision>
  <cp:lastPrinted>2017-01-09T12:45:00Z</cp:lastPrinted>
  <dcterms:created xsi:type="dcterms:W3CDTF">2017-08-22T06:48:00Z</dcterms:created>
  <dcterms:modified xsi:type="dcterms:W3CDTF">2017-09-01T19:48:00Z</dcterms:modified>
</cp:coreProperties>
</file>